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id w:val="-883479714"/>
        <w:docPartObj>
          <w:docPartGallery w:val="Cover Pages"/>
          <w:docPartUnique/>
        </w:docPartObj>
      </w:sdtPr>
      <w:sdtEndPr/>
      <w:sdtContent>
        <w:p w:rsidR="000B5776" w:rsidRDefault="007D4FE4">
          <w:r>
            <w:rPr>
              <w:noProof/>
              <w:lang w:eastAsia="el-GR"/>
            </w:rPr>
            <mc:AlternateContent>
              <mc:Choice Requires="wpg">
                <w:drawing>
                  <wp:anchor distT="0" distB="0" distL="114300" distR="114300" simplePos="0" relativeHeight="251659264" behindDoc="0" locked="0" layoutInCell="0" allowOverlap="1">
                    <wp:simplePos x="0" y="0"/>
                    <wp:positionH relativeFrom="page">
                      <wp:align>center</wp:align>
                    </wp:positionH>
                    <wp:positionV relativeFrom="margin">
                      <wp:align>center</wp:align>
                    </wp:positionV>
                    <wp:extent cx="7560310" cy="8863965"/>
                    <wp:effectExtent l="0" t="0" r="2540" b="5080"/>
                    <wp:wrapNone/>
                    <wp:docPr id="1" name="Ομάδα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8863965"/>
                              <a:chOff x="0" y="1440"/>
                              <a:chExt cx="12239" cy="12960"/>
                            </a:xfrm>
                          </wpg:grpSpPr>
                          <wpg:grpSp>
                            <wpg:cNvPr id="2" name="Group 3"/>
                            <wpg:cNvGrpSpPr>
                              <a:grpSpLocks/>
                            </wpg:cNvGrpSpPr>
                            <wpg:grpSpPr bwMode="auto">
                              <a:xfrm>
                                <a:off x="0" y="9661"/>
                                <a:ext cx="12239" cy="4739"/>
                                <a:chOff x="-6" y="3399"/>
                                <a:chExt cx="12197" cy="4253"/>
                              </a:xfrm>
                            </wpg:grpSpPr>
                            <wpg:grpSp>
                              <wpg:cNvPr id="3" name="Group 4"/>
                              <wpg:cNvGrpSpPr>
                                <a:grpSpLocks/>
                              </wpg:cNvGrpSpPr>
                              <wpg:grpSpPr bwMode="auto">
                                <a:xfrm>
                                  <a:off x="-6" y="3717"/>
                                  <a:ext cx="12189" cy="3550"/>
                                  <a:chOff x="18" y="7468"/>
                                  <a:chExt cx="12189" cy="3550"/>
                                </a:xfrm>
                              </wpg:grpSpPr>
                              <wps:wsp>
                                <wps:cNvPr id="4" name="Freeform 5"/>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Lst>
                                    <a:ahLst/>
                                    <a:cxnLst>
                                      <a:cxn ang="0">
                                        <a:pos x="T0" y="T1"/>
                                      </a:cxn>
                                      <a:cxn ang="0">
                                        <a:pos x="T2" y="T3"/>
                                      </a:cxn>
                                      <a:cxn ang="0">
                                        <a:pos x="T4" y="T5"/>
                                      </a:cxn>
                                      <a:cxn ang="0">
                                        <a:pos x="T6" y="T7"/>
                                      </a:cxn>
                                      <a:cxn ang="0">
                                        <a:pos x="T8" y="T9"/>
                                      </a:cxn>
                                    </a:cxnLst>
                                    <a:rect l="0" t="0" r="r" b="b"/>
                                    <a:pathLst>
                                      <a:path w="7132" h="2863">
                                        <a:moveTo>
                                          <a:pt x="0" y="0"/>
                                        </a:moveTo>
                                        <a:lnTo>
                                          <a:pt x="17" y="2863"/>
                                        </a:lnTo>
                                        <a:lnTo>
                                          <a:pt x="7132" y="2578"/>
                                        </a:lnTo>
                                        <a:lnTo>
                                          <a:pt x="7132" y="200"/>
                                        </a:lnTo>
                                        <a:lnTo>
                                          <a:pt x="0" y="0"/>
                                        </a:lnTo>
                                        <a:close/>
                                      </a:path>
                                    </a:pathLst>
                                  </a:custGeom>
                                  <a:solidFill>
                                    <a:srgbClr val="A7BFDE">
                                      <a:alpha val="5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Lst>
                                    <a:ahLst/>
                                    <a:cxnLst>
                                      <a:cxn ang="0">
                                        <a:pos x="T0" y="T1"/>
                                      </a:cxn>
                                      <a:cxn ang="0">
                                        <a:pos x="T2" y="T3"/>
                                      </a:cxn>
                                      <a:cxn ang="0">
                                        <a:pos x="T4" y="T5"/>
                                      </a:cxn>
                                      <a:cxn ang="0">
                                        <a:pos x="T6" y="T7"/>
                                      </a:cxn>
                                      <a:cxn ang="0">
                                        <a:pos x="T8" y="T9"/>
                                      </a:cxn>
                                    </a:cxnLst>
                                    <a:rect l="0" t="0" r="r" b="b"/>
                                    <a:pathLst>
                                      <a:path w="3466" h="3550">
                                        <a:moveTo>
                                          <a:pt x="0" y="569"/>
                                        </a:moveTo>
                                        <a:lnTo>
                                          <a:pt x="0" y="2930"/>
                                        </a:lnTo>
                                        <a:lnTo>
                                          <a:pt x="3466" y="3550"/>
                                        </a:lnTo>
                                        <a:lnTo>
                                          <a:pt x="3466" y="0"/>
                                        </a:lnTo>
                                        <a:lnTo>
                                          <a:pt x="0" y="569"/>
                                        </a:lnTo>
                                        <a:close/>
                                      </a:path>
                                    </a:pathLst>
                                  </a:custGeom>
                                  <a:solidFill>
                                    <a:srgbClr val="D3DFEE">
                                      <a:alpha val="5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7"/>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Lst>
                                    <a:ahLst/>
                                    <a:cxnLst>
                                      <a:cxn ang="0">
                                        <a:pos x="T0" y="T1"/>
                                      </a:cxn>
                                      <a:cxn ang="0">
                                        <a:pos x="T2" y="T3"/>
                                      </a:cxn>
                                      <a:cxn ang="0">
                                        <a:pos x="T4" y="T5"/>
                                      </a:cxn>
                                      <a:cxn ang="0">
                                        <a:pos x="T6" y="T7"/>
                                      </a:cxn>
                                      <a:cxn ang="0">
                                        <a:pos x="T8" y="T9"/>
                                      </a:cxn>
                                    </a:cxnLst>
                                    <a:rect l="0" t="0" r="r" b="b"/>
                                    <a:pathLst>
                                      <a:path w="1591" h="3550">
                                        <a:moveTo>
                                          <a:pt x="0" y="0"/>
                                        </a:moveTo>
                                        <a:lnTo>
                                          <a:pt x="0" y="3550"/>
                                        </a:lnTo>
                                        <a:lnTo>
                                          <a:pt x="1591" y="2746"/>
                                        </a:lnTo>
                                        <a:lnTo>
                                          <a:pt x="1591" y="737"/>
                                        </a:lnTo>
                                        <a:lnTo>
                                          <a:pt x="0" y="0"/>
                                        </a:lnTo>
                                        <a:close/>
                                      </a:path>
                                    </a:pathLst>
                                  </a:custGeom>
                                  <a:solidFill>
                                    <a:srgbClr val="A7BFDE">
                                      <a:alpha val="5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7" name="Freeform 8"/>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Lst>
                                  <a:ahLst/>
                                  <a:cxnLst>
                                    <a:cxn ang="0">
                                      <a:pos x="T0" y="T1"/>
                                    </a:cxn>
                                    <a:cxn ang="0">
                                      <a:pos x="T2" y="T3"/>
                                    </a:cxn>
                                    <a:cxn ang="0">
                                      <a:pos x="T4" y="T5"/>
                                    </a:cxn>
                                    <a:cxn ang="0">
                                      <a:pos x="T6" y="T7"/>
                                    </a:cxn>
                                    <a:cxn ang="0">
                                      <a:pos x="T8" y="T9"/>
                                    </a:cxn>
                                  </a:cxnLst>
                                  <a:rect l="0" t="0" r="r" b="b"/>
                                  <a:pathLst>
                                    <a:path w="4120" h="2913">
                                      <a:moveTo>
                                        <a:pt x="1" y="251"/>
                                      </a:moveTo>
                                      <a:lnTo>
                                        <a:pt x="0" y="2662"/>
                                      </a:lnTo>
                                      <a:lnTo>
                                        <a:pt x="4120" y="2913"/>
                                      </a:lnTo>
                                      <a:lnTo>
                                        <a:pt x="4120" y="0"/>
                                      </a:lnTo>
                                      <a:lnTo>
                                        <a:pt x="1" y="251"/>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Lst>
                                  <a:ahLst/>
                                  <a:cxnLst>
                                    <a:cxn ang="0">
                                      <a:pos x="T0" y="T1"/>
                                    </a:cxn>
                                    <a:cxn ang="0">
                                      <a:pos x="T2" y="T3"/>
                                    </a:cxn>
                                    <a:cxn ang="0">
                                      <a:pos x="T4" y="T5"/>
                                    </a:cxn>
                                    <a:cxn ang="0">
                                      <a:pos x="T6" y="T7"/>
                                    </a:cxn>
                                    <a:cxn ang="0">
                                      <a:pos x="T8" y="T9"/>
                                    </a:cxn>
                                  </a:cxnLst>
                                  <a:rect l="0" t="0" r="r" b="b"/>
                                  <a:pathLst>
                                    <a:path w="3985" h="4236">
                                      <a:moveTo>
                                        <a:pt x="0" y="0"/>
                                      </a:moveTo>
                                      <a:lnTo>
                                        <a:pt x="0" y="4236"/>
                                      </a:lnTo>
                                      <a:lnTo>
                                        <a:pt x="3985" y="3349"/>
                                      </a:lnTo>
                                      <a:lnTo>
                                        <a:pt x="3985" y="921"/>
                                      </a:lnTo>
                                      <a:lnTo>
                                        <a:pt x="0" y="0"/>
                                      </a:lnTo>
                                      <a:close/>
                                    </a:path>
                                  </a:pathLst>
                                </a:custGeom>
                                <a:solidFill>
                                  <a:schemeClr val="bg1">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Lst>
                                  <a:ahLst/>
                                  <a:cxnLst>
                                    <a:cxn ang="0">
                                      <a:pos x="T0" y="T1"/>
                                    </a:cxn>
                                    <a:cxn ang="0">
                                      <a:pos x="T2" y="T3"/>
                                    </a:cxn>
                                    <a:cxn ang="0">
                                      <a:pos x="T4" y="T5"/>
                                    </a:cxn>
                                    <a:cxn ang="0">
                                      <a:pos x="T6" y="T7"/>
                                    </a:cxn>
                                    <a:cxn ang="0">
                                      <a:pos x="T8" y="T9"/>
                                    </a:cxn>
                                  </a:cxnLst>
                                  <a:rect l="0" t="0" r="r" b="b"/>
                                  <a:pathLst>
                                    <a:path w="4086" h="4253">
                                      <a:moveTo>
                                        <a:pt x="4086" y="0"/>
                                      </a:moveTo>
                                      <a:lnTo>
                                        <a:pt x="4084" y="4253"/>
                                      </a:lnTo>
                                      <a:lnTo>
                                        <a:pt x="0" y="3198"/>
                                      </a:lnTo>
                                      <a:lnTo>
                                        <a:pt x="0" y="1072"/>
                                      </a:lnTo>
                                      <a:lnTo>
                                        <a:pt x="4086" y="0"/>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Lst>
                                  <a:ahLst/>
                                  <a:cxnLst>
                                    <a:cxn ang="0">
                                      <a:pos x="T0" y="T1"/>
                                    </a:cxn>
                                    <a:cxn ang="0">
                                      <a:pos x="T2" y="T3"/>
                                    </a:cxn>
                                    <a:cxn ang="0">
                                      <a:pos x="T4" y="T5"/>
                                    </a:cxn>
                                    <a:cxn ang="0">
                                      <a:pos x="T6" y="T7"/>
                                    </a:cxn>
                                    <a:cxn ang="0">
                                      <a:pos x="T8" y="T9"/>
                                    </a:cxn>
                                  </a:cxnLst>
                                  <a:rect l="0" t="0" r="r" b="b"/>
                                  <a:pathLst>
                                    <a:path w="2076" h="3851">
                                      <a:moveTo>
                                        <a:pt x="0" y="921"/>
                                      </a:moveTo>
                                      <a:lnTo>
                                        <a:pt x="2060" y="0"/>
                                      </a:lnTo>
                                      <a:lnTo>
                                        <a:pt x="2076" y="3851"/>
                                      </a:lnTo>
                                      <a:lnTo>
                                        <a:pt x="0" y="2981"/>
                                      </a:lnTo>
                                      <a:lnTo>
                                        <a:pt x="0" y="921"/>
                                      </a:lnTo>
                                      <a:close/>
                                    </a:path>
                                  </a:pathLst>
                                </a:custGeom>
                                <a:solidFill>
                                  <a:srgbClr val="D3DFEE">
                                    <a:alpha val="7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Lst>
                                  <a:ahLst/>
                                  <a:cxnLst>
                                    <a:cxn ang="0">
                                      <a:pos x="T0" y="T1"/>
                                    </a:cxn>
                                    <a:cxn ang="0">
                                      <a:pos x="T2" y="T3"/>
                                    </a:cxn>
                                    <a:cxn ang="0">
                                      <a:pos x="T4" y="T5"/>
                                    </a:cxn>
                                    <a:cxn ang="0">
                                      <a:pos x="T6" y="T7"/>
                                    </a:cxn>
                                    <a:cxn ang="0">
                                      <a:pos x="T8" y="T9"/>
                                    </a:cxn>
                                  </a:cxnLst>
                                  <a:rect l="0" t="0" r="r" b="b"/>
                                  <a:pathLst>
                                    <a:path w="6011" h="3835">
                                      <a:moveTo>
                                        <a:pt x="0" y="0"/>
                                      </a:moveTo>
                                      <a:lnTo>
                                        <a:pt x="17" y="3835"/>
                                      </a:lnTo>
                                      <a:lnTo>
                                        <a:pt x="6011" y="2629"/>
                                      </a:lnTo>
                                      <a:lnTo>
                                        <a:pt x="6011" y="1239"/>
                                      </a:lnTo>
                                      <a:lnTo>
                                        <a:pt x="0" y="0"/>
                                      </a:lnTo>
                                      <a:close/>
                                    </a:path>
                                  </a:pathLst>
                                </a:custGeom>
                                <a:solidFill>
                                  <a:srgbClr val="A7BFDE">
                                    <a:alpha val="7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Lst>
                                  <a:ahLst/>
                                  <a:cxnLst>
                                    <a:cxn ang="0">
                                      <a:pos x="T0" y="T1"/>
                                    </a:cxn>
                                    <a:cxn ang="0">
                                      <a:pos x="T2" y="T3"/>
                                    </a:cxn>
                                    <a:cxn ang="0">
                                      <a:pos x="T4" y="T5"/>
                                    </a:cxn>
                                    <a:cxn ang="0">
                                      <a:pos x="T6" y="T7"/>
                                    </a:cxn>
                                    <a:cxn ang="0">
                                      <a:pos x="T8" y="T9"/>
                                    </a:cxn>
                                  </a:cxnLst>
                                  <a:rect l="0" t="0" r="r" b="b"/>
                                  <a:pathLst>
                                    <a:path w="4102" h="3432">
                                      <a:moveTo>
                                        <a:pt x="0" y="1038"/>
                                      </a:moveTo>
                                      <a:lnTo>
                                        <a:pt x="0" y="2411"/>
                                      </a:lnTo>
                                      <a:lnTo>
                                        <a:pt x="4102" y="3432"/>
                                      </a:lnTo>
                                      <a:lnTo>
                                        <a:pt x="4102" y="0"/>
                                      </a:lnTo>
                                      <a:lnTo>
                                        <a:pt x="0" y="1038"/>
                                      </a:lnTo>
                                      <a:close/>
                                    </a:path>
                                  </a:pathLst>
                                </a:custGeom>
                                <a:solidFill>
                                  <a:srgbClr val="D3DFEE">
                                    <a:alpha val="7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3" name="Rectangle 14"/>
                            <wps:cNvSpPr>
                              <a:spLocks noChangeArrowheads="1"/>
                            </wps:cNvSpPr>
                            <wps:spPr bwMode="auto">
                              <a:xfrm>
                                <a:off x="1800" y="1440"/>
                                <a:ext cx="8638" cy="9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808080" w:themeColor="text1" w:themeTint="7F"/>
                                      <w:sz w:val="32"/>
                                      <w:szCs w:val="32"/>
                                    </w:rPr>
                                    <w:alias w:val="Εταιρεία"/>
                                    <w:id w:val="15866524"/>
                                    <w:placeholder>
                                      <w:docPart w:val="8F1BAD238BC443F68A7710A9631D30D1"/>
                                    </w:placeholder>
                                    <w:dataBinding w:prefixMappings="xmlns:ns0='http://schemas.openxmlformats.org/officeDocument/2006/extended-properties'" w:xpath="/ns0:Properties[1]/ns0:Company[1]" w:storeItemID="{6668398D-A668-4E3E-A5EB-62B293D839F1}"/>
                                    <w:text/>
                                  </w:sdtPr>
                                  <w:sdtEndPr/>
                                  <w:sdtContent>
                                    <w:p w:rsidR="006A08E3" w:rsidRDefault="006A08E3">
                                      <w:pPr>
                                        <w:spacing w:after="0"/>
                                        <w:rPr>
                                          <w:b/>
                                          <w:bCs/>
                                          <w:color w:val="808080" w:themeColor="text1" w:themeTint="7F"/>
                                          <w:sz w:val="32"/>
                                          <w:szCs w:val="32"/>
                                        </w:rPr>
                                      </w:pPr>
                                      <w:r>
                                        <w:rPr>
                                          <w:b/>
                                          <w:bCs/>
                                          <w:color w:val="808080" w:themeColor="text1" w:themeTint="7F"/>
                                          <w:sz w:val="32"/>
                                          <w:szCs w:val="32"/>
                                        </w:rPr>
                                        <w:t>ΠΑΝΕΠΙΣΤΗΜΙΟ ΔΥΤΙΚΗΣ ΜΑΚΕΔΟΝΙΑΣ</w:t>
                                      </w:r>
                                    </w:p>
                                  </w:sdtContent>
                                </w:sdt>
                                <w:p w:rsidR="006A08E3" w:rsidRDefault="006A08E3">
                                  <w:pPr>
                                    <w:spacing w:after="0"/>
                                    <w:rPr>
                                      <w:b/>
                                      <w:bCs/>
                                      <w:color w:val="808080" w:themeColor="text1" w:themeTint="7F"/>
                                      <w:sz w:val="32"/>
                                      <w:szCs w:val="32"/>
                                    </w:rPr>
                                  </w:pPr>
                                  <w:r>
                                    <w:rPr>
                                      <w:b/>
                                      <w:bCs/>
                                      <w:color w:val="808080" w:themeColor="text1" w:themeTint="7F"/>
                                      <w:sz w:val="32"/>
                                      <w:szCs w:val="32"/>
                                    </w:rPr>
                                    <w:t>ΤΜΗΜΑ ΔΗΜΟΤΙΚΗΣ ΕΚΠΑΙΔΕΥΣΗΣ ΦΛΩΡΙΝΑΣ</w:t>
                                  </w:r>
                                </w:p>
                              </w:txbxContent>
                            </wps:txbx>
                            <wps:bodyPr rot="0" vert="horz" wrap="square" lIns="91440" tIns="45720" rIns="91440" bIns="45720" anchor="t" anchorCtr="0" upright="1">
                              <a:spAutoFit/>
                            </wps:bodyPr>
                          </wps:wsp>
                          <wps:wsp>
                            <wps:cNvPr id="15" name="Rectangle 16"/>
                            <wps:cNvSpPr>
                              <a:spLocks noChangeArrowheads="1"/>
                            </wps:cNvSpPr>
                            <wps:spPr bwMode="auto">
                              <a:xfrm>
                                <a:off x="1800" y="2294"/>
                                <a:ext cx="8638" cy="72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44546A" w:themeColor="text2"/>
                                      <w:sz w:val="72"/>
                                      <w:szCs w:val="72"/>
                                    </w:rPr>
                                    <w:alias w:val="Τίτλος"/>
                                    <w:id w:val="15866532"/>
                                    <w:dataBinding w:prefixMappings="xmlns:ns0='http://schemas.openxmlformats.org/package/2006/metadata/core-properties' xmlns:ns1='http://purl.org/dc/elements/1.1/'" w:xpath="/ns0:coreProperties[1]/ns1:title[1]" w:storeItemID="{6C3C8BC8-F283-45AE-878A-BAB7291924A1}"/>
                                    <w:text/>
                                  </w:sdtPr>
                                  <w:sdtEndPr/>
                                  <w:sdtContent>
                                    <w:p w:rsidR="006A08E3" w:rsidRPr="007D4FE4" w:rsidRDefault="006A08E3">
                                      <w:pPr>
                                        <w:spacing w:after="0"/>
                                        <w:rPr>
                                          <w:b/>
                                          <w:bCs/>
                                          <w:color w:val="44546A" w:themeColor="text2"/>
                                          <w:sz w:val="72"/>
                                          <w:szCs w:val="72"/>
                                          <w:lang w:val="en-US"/>
                                        </w:rPr>
                                      </w:pPr>
                                      <w:r>
                                        <w:rPr>
                                          <w:b/>
                                          <w:bCs/>
                                          <w:color w:val="44546A" w:themeColor="text2"/>
                                          <w:sz w:val="72"/>
                                          <w:szCs w:val="72"/>
                                          <w:lang w:val="en-US"/>
                                        </w:rPr>
                                        <w:t>ECOLOGY</w:t>
                                      </w:r>
                                    </w:p>
                                  </w:sdtContent>
                                </w:sdt>
                                <w:sdt>
                                  <w:sdtPr>
                                    <w:rPr>
                                      <w:b/>
                                      <w:bCs/>
                                      <w:color w:val="5B9BD5" w:themeColor="accent1"/>
                                      <w:sz w:val="40"/>
                                      <w:szCs w:val="40"/>
                                    </w:rPr>
                                    <w:alias w:val="Υπότιτλος"/>
                                    <w:id w:val="15866538"/>
                                    <w:dataBinding w:prefixMappings="xmlns:ns0='http://schemas.openxmlformats.org/package/2006/metadata/core-properties' xmlns:ns1='http://purl.org/dc/elements/1.1/'" w:xpath="/ns0:coreProperties[1]/ns1:subject[1]" w:storeItemID="{6C3C8BC8-F283-45AE-878A-BAB7291924A1}"/>
                                    <w:text/>
                                  </w:sdtPr>
                                  <w:sdtEndPr/>
                                  <w:sdtContent>
                                    <w:p w:rsidR="006A08E3" w:rsidRPr="007D4FE4" w:rsidRDefault="00C227E6">
                                      <w:pPr>
                                        <w:rPr>
                                          <w:b/>
                                          <w:bCs/>
                                          <w:color w:val="5B9BD5" w:themeColor="accent1"/>
                                          <w:sz w:val="40"/>
                                          <w:szCs w:val="40"/>
                                          <w:lang w:val="en-US"/>
                                        </w:rPr>
                                      </w:pPr>
                                      <w:r>
                                        <w:rPr>
                                          <w:b/>
                                          <w:bCs/>
                                          <w:color w:val="5B9BD5" w:themeColor="accent1"/>
                                          <w:sz w:val="40"/>
                                          <w:szCs w:val="40"/>
                                        </w:rPr>
                                        <w:t>ΕΡΓΑΣΙΑ 1</w:t>
                                      </w:r>
                                    </w:p>
                                  </w:sdtContent>
                                </w:sdt>
                                <w:sdt>
                                  <w:sdtPr>
                                    <w:rPr>
                                      <w:b/>
                                      <w:bCs/>
                                      <w:color w:val="808080" w:themeColor="text1" w:themeTint="7F"/>
                                      <w:sz w:val="32"/>
                                      <w:szCs w:val="32"/>
                                    </w:rPr>
                                    <w:alias w:val="Συντάκτης"/>
                                    <w:id w:val="15866544"/>
                                    <w:dataBinding w:prefixMappings="xmlns:ns0='http://schemas.openxmlformats.org/package/2006/metadata/core-properties' xmlns:ns1='http://purl.org/dc/elements/1.1/'" w:xpath="/ns0:coreProperties[1]/ns1:creator[1]" w:storeItemID="{6C3C8BC8-F283-45AE-878A-BAB7291924A1}"/>
                                    <w:text/>
                                  </w:sdtPr>
                                  <w:sdtEndPr/>
                                  <w:sdtContent>
                                    <w:p w:rsidR="006A08E3" w:rsidRPr="007D4FE4" w:rsidRDefault="00C227E6">
                                      <w:pPr>
                                        <w:rPr>
                                          <w:b/>
                                          <w:bCs/>
                                          <w:color w:val="808080" w:themeColor="text1" w:themeTint="7F"/>
                                          <w:sz w:val="32"/>
                                          <w:szCs w:val="32"/>
                                          <w:lang w:val="en-US"/>
                                        </w:rPr>
                                      </w:pPr>
                                      <w:r>
                                        <w:rPr>
                                          <w:b/>
                                          <w:bCs/>
                                          <w:color w:val="808080" w:themeColor="text1" w:themeTint="7F"/>
                                          <w:sz w:val="32"/>
                                          <w:szCs w:val="32"/>
                                        </w:rPr>
                                        <w:t>ΠΑΡΛΑΚΙΔΟΥ ΣΟΦΙΑ</w:t>
                                      </w:r>
                                    </w:p>
                                  </w:sdtContent>
                                </w:sdt>
                                <w:p w:rsidR="006A08E3" w:rsidRPr="00AD296B" w:rsidRDefault="006A08E3">
                                  <w:pPr>
                                    <w:rPr>
                                      <w:b/>
                                      <w:bCs/>
                                      <w:color w:val="808080" w:themeColor="text1" w:themeTint="7F"/>
                                      <w:sz w:val="32"/>
                                      <w:szCs w:val="32"/>
                                      <w:lang w:val="en-US"/>
                                    </w:rPr>
                                  </w:pPr>
                                  <w:r>
                                    <w:rPr>
                                      <w:b/>
                                      <w:bCs/>
                                      <w:color w:val="808080" w:themeColor="text1" w:themeTint="7F"/>
                                      <w:sz w:val="32"/>
                                      <w:szCs w:val="32"/>
                                    </w:rPr>
                                    <w:t>Α</w:t>
                                  </w:r>
                                  <w:r w:rsidRPr="00AD296B">
                                    <w:rPr>
                                      <w:b/>
                                      <w:bCs/>
                                      <w:color w:val="808080" w:themeColor="text1" w:themeTint="7F"/>
                                      <w:sz w:val="32"/>
                                      <w:szCs w:val="32"/>
                                      <w:lang w:val="en-US"/>
                                    </w:rPr>
                                    <w:t>.</w:t>
                                  </w:r>
                                  <w:r>
                                    <w:rPr>
                                      <w:b/>
                                      <w:bCs/>
                                      <w:color w:val="808080" w:themeColor="text1" w:themeTint="7F"/>
                                      <w:sz w:val="32"/>
                                      <w:szCs w:val="32"/>
                                    </w:rPr>
                                    <w:t>Ε</w:t>
                                  </w:r>
                                  <w:r w:rsidRPr="00AD296B">
                                    <w:rPr>
                                      <w:b/>
                                      <w:bCs/>
                                      <w:color w:val="808080" w:themeColor="text1" w:themeTint="7F"/>
                                      <w:sz w:val="32"/>
                                      <w:szCs w:val="32"/>
                                      <w:lang w:val="en-US"/>
                                    </w:rPr>
                                    <w:t>.</w:t>
                                  </w:r>
                                  <w:r>
                                    <w:rPr>
                                      <w:b/>
                                      <w:bCs/>
                                      <w:color w:val="808080" w:themeColor="text1" w:themeTint="7F"/>
                                      <w:sz w:val="32"/>
                                      <w:szCs w:val="32"/>
                                    </w:rPr>
                                    <w:t>Μ</w:t>
                                  </w:r>
                                  <w:r w:rsidRPr="00AD296B">
                                    <w:rPr>
                                      <w:b/>
                                      <w:bCs/>
                                      <w:color w:val="808080" w:themeColor="text1" w:themeTint="7F"/>
                                      <w:sz w:val="32"/>
                                      <w:szCs w:val="32"/>
                                      <w:lang w:val="en-US"/>
                                    </w:rPr>
                                    <w:t>.: 4603</w:t>
                                  </w:r>
                                </w:p>
                                <w:p w:rsidR="006A08E3" w:rsidRPr="007D4FE4" w:rsidRDefault="006A08E3">
                                  <w:pPr>
                                    <w:rPr>
                                      <w:b/>
                                      <w:bCs/>
                                      <w:color w:val="808080" w:themeColor="text1" w:themeTint="7F"/>
                                      <w:sz w:val="32"/>
                                      <w:szCs w:val="32"/>
                                    </w:rPr>
                                  </w:pPr>
                                  <w:r>
                                    <w:rPr>
                                      <w:b/>
                                      <w:bCs/>
                                      <w:color w:val="808080" w:themeColor="text1" w:themeTint="7F"/>
                                      <w:sz w:val="32"/>
                                      <w:szCs w:val="32"/>
                                    </w:rPr>
                                    <w:t>ΦΛΩΡΙΝΑ, ΜΑΡΤΙΟΣ 2018</w:t>
                                  </w: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Ομάδα 1" o:spid="_x0000_s1026" style="position:absolute;margin-left:0;margin-top:0;width:595.3pt;height:697.95pt;z-index:251659264;mso-width-percent:1000;mso-height-percent:1000;mso-position-horizontal:center;mso-position-horizontal-relative:page;mso-position-vertical:center;mso-position-vertical-relative:margin;mso-width-percent:1000;mso-height-percent:1000;mso-height-relative:margin" coordorigin=",1440" coordsize="12239,12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" o:allowincell="f">
                    <v:group id="Group 3" o:spid="_x0000_s1027" style="position:absolute;top:9661;width:12239;height:4739"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group id="Group 4"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 5"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BqgsEA&#10;AADaAAAADwAAAGRycy9kb3ducmV2LnhtbESP3WoCMRSE7wt9h3AKvatZSyuyGkWEgmIv/HuAw+a4&#10;u5icLMlR17c3hYKXw8x8w0znvXfqSjG1gQ0MBwUo4irYlmsDx8PPxxhUEmSLLjAZuFOC+ez1ZYql&#10;DTfe0XUvtcoQTiUaaES6UutUNeQxDUJHnL1TiB4ly1hrG/GW4d7pz6IYaY8t54UGO1o2VJ33F29A&#10;3IZ31Xj9vbkUQ/e7jbYdLcWY97d+MQEl1Msz/N9eWQNf8Hcl3wA9e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AaoLBAAAA2gAAAA8AAAAAAAAAAAAAAAAAmAIAAGRycy9kb3du&#10;cmV2LnhtbFBLBQYAAAAABAAEAPUAAACGAwAAAAA=&#10;" path="m,l17,2863,7132,2578r,-2378l,xe" fillcolor="#a7bfde" stroked="f">
                          <v:fill opacity="32896f"/>
                          <v:path arrowok="t" o:connecttype="custom" o:connectlocs="0,0;17,2863;7132,2578;7132,200;0,0" o:connectangles="0,0,0,0,0"/>
                        </v:shape>
                        <v:shape id="Freeform 6"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2c/cUA&#10;AADaAAAADwAAAGRycy9kb3ducmV2LnhtbESPT0sDMRTE70K/Q3gFL+JmtVbLdtNSxKI99Y+C18fm&#10;dbN187ImsV376Y0geBxm5jdMOe9tK47kQ+NYwU2WgyCunG64VvD2uryegAgRWWPrmBR8U4D5bHBR&#10;YqHdibd03MVaJAiHAhWYGLtCylAZshgy1xEnb++8xZikr6X2eEpw28rbPL+XFhtOCwY7ejRUfey+&#10;rILNeesXo+7Tn9Hc1evD6v3q4elZqcthv5iCiNTH//Bf+0UrGMPvlXQD5Ow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zZz9xQAAANoAAAAPAAAAAAAAAAAAAAAAAJgCAABkcnMv&#10;ZG93bnJldi54bWxQSwUGAAAAAAQABAD1AAAAigMAAAAA&#10;" path="m,569l,2930r3466,620l3466,,,569xe" fillcolor="#d3dfee" stroked="f">
                          <v:fill opacity="32896f"/>
                          <v:path arrowok="t" o:connecttype="custom" o:connectlocs="0,569;0,2930;3466,3550;3466,0;0,569" o:connectangles="0,0,0,0,0"/>
                        </v:shape>
                        <v:shape id="Freeform 7"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o8fcIA&#10;AADaAAAADwAAAGRycy9kb3ducmV2LnhtbESPW4vCMBSE3xf8D+EIvmlqEJVqFC8sK7Iv3t4PzbGt&#10;NielyWr33xthYR+HmfmGmS9bW4kHNb50rGE4SEAQZ86UnGs4nz77UxA+IBusHJOGX/KwXHQ+5pga&#10;9+QDPY4hFxHCPkUNRQh1KqXPCrLoB64mjt7VNRZDlE0uTYPPCLeVVEkylhZLjgsF1rQpKLsff6yG&#10;yWk72q7MXq2/ONxUdlG3y7fSutdtVzMQgdrwH/5r74yGMbyvxBsgF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Ojx9wgAAANoAAAAPAAAAAAAAAAAAAAAAAJgCAABkcnMvZG93&#10;bnJldi54bWxQSwUGAAAAAAQABAD1AAAAhwMAAAAA&#10;" path="m,l,3550,1591,2746r,-2009l,xe" fillcolor="#a7bfde" stroked="f">
                          <v:fill opacity="32896f"/>
                          <v:path arrowok="t" o:connecttype="custom" o:connectlocs="0,0;0,3550;1591,2746;1591,737;0,0" o:connectangles="0,0,0,0,0"/>
                        </v:shape>
                      </v:group>
                      <v:shape id="Freeform 8"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ZfysQA&#10;AADaAAAADwAAAGRycy9kb3ducmV2LnhtbESPzW7CMBCE75V4B2uRuBWHItEqxSAoAtojPxIct/E2&#10;SYnXwTYk7dPjSkg9jmbmG8142ppKXMn50rKCQT8BQZxZXXKuYL9bPr6A8AFZY2WZFPyQh+mk8zDG&#10;VNuGN3TdhlxECPsUFRQh1KmUPivIoO/bmjh6X9YZDFG6XGqHTYSbSj4lyUgaLDkuFFjTW0HZaXsx&#10;Cj4Wn2se/g5W8+9zPl+4xh6G1VGpXredvYII1Ib/8L39rhU8w9+VeAPk5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mX8rEAAAA2gAAAA8AAAAAAAAAAAAAAAAAmAIAAGRycy9k&#10;b3ducmV2LnhtbFBLBQYAAAAABAAEAPUAAACJAwAAAAA=&#10;" path="m1,251l,2662r4120,251l4120,,1,251xe" fillcolor="#d8d8d8 [2732]" stroked="f">
                        <v:path arrowok="t" o:connecttype="custom" o:connectlocs="1,251;0,2662;4120,2913;4120,0;1,251" o:connectangles="0,0,0,0,0"/>
                      </v:shape>
                      <v:shape id="Freeform 9"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Jjt8AA&#10;AADaAAAADwAAAGRycy9kb3ducmV2LnhtbERPz2vCMBS+D/Y/hCd4kZmuhzE7o0hZYbLTWsHro3m2&#10;wealNLGt/705CDt+fL+3+9l2YqTBG8cK3tcJCOLaacONglNVvH2C8AFZY+eYFNzJw373+rLFTLuJ&#10;/2gsQyNiCPsMFbQh9JmUvm7Jol+7njhyFzdYDBEOjdQDTjHcdjJNkg9p0XBsaLGnvKX6Wt6sgtmE&#10;rjxu0sK48+q7Oher/Pd+U2q5mA9fIALN4V/8dP9oBXFrvBJvgNw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qJjt8AAAADaAAAADwAAAAAAAAAAAAAAAACYAgAAZHJzL2Rvd25y&#10;ZXYueG1sUEsFBgAAAAAEAAQA9QAAAIUDAAAAAA==&#10;" path="m,l,4236,3985,3349r,-2428l,xe" fillcolor="#bfbfbf [2412]" stroked="f">
                        <v:path arrowok="t" o:connecttype="custom" o:connectlocs="0,0;0,4236;3985,3349;3985,921;0,0" o:connectangles="0,0,0,0,0"/>
                      </v:shape>
                      <v:shape id="Freeform 10"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o+PMIA&#10;AADaAAAADwAAAGRycy9kb3ducmV2LnhtbESPQYvCMBSE78L+h/AWvGm6CuJ2m4qI4p4EXcHro3m2&#10;pc1LbaLW/vqNIHgcZuYbJll0phY3al1pWcHXOAJBnFldcq7g+LcZzUE4j6yxtkwKHuRgkX4MEoy1&#10;vfOebgefiwBhF6OCwvsmltJlBRl0Y9sQB+9sW4M+yDaXusV7gJtaTqJoJg2WHBYKbGhVUFYdrkZB&#10;f7K7s2z6fnrqN9X6cqmW++1RqeFnt/wB4anz7/Cr/asVfMPzSrgBMv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Wj48wgAAANoAAAAPAAAAAAAAAAAAAAAAAJgCAABkcnMvZG93&#10;bnJldi54bWxQSwUGAAAAAAQABAD1AAAAhwMAAAAA&#10;" path="m4086,r-2,4253l,3198,,1072,4086,xe" fillcolor="#d8d8d8 [2732]" stroked="f">
                        <v:path arrowok="t" o:connecttype="custom" o:connectlocs="4086,0;4084,4253;0,3198;0,1072;4086,0" o:connectangles="0,0,0,0,0"/>
                      </v:shape>
                      <v:shape id="Freeform 11"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KP8MA&#10;AADbAAAADwAAAGRycy9kb3ducmV2LnhtbESPT2/CMAzF75P4DpGRdhspnTShjoAG0gQ7Uv6crcZr&#10;qjVOaTLaffv5gMTN1nt+7+flevStulEfm8AG5rMMFHEVbMO1gdPx82UBKiZki21gMvBHEdarydMS&#10;CxsGPtCtTLWSEI4FGnApdYXWsXLkMc5CRyzad+g9Jln7WtseBwn3rc6z7E17bFgaHHa0dVT9lL/e&#10;wHk4aJva69dlV87z1+ayyaurM+Z5On68g0o0pof5fr23gi/08osMoF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6KP8MAAADbAAAADwAAAAAAAAAAAAAAAACYAgAAZHJzL2Rv&#10;d25yZXYueG1sUEsFBgAAAAAEAAQA9QAAAIgDAAAAAA==&#10;" path="m,921l2060,r16,3851l,2981,,921xe" fillcolor="#d3dfee" stroked="f">
                        <v:fill opacity="46003f"/>
                        <v:path arrowok="t" o:connecttype="custom" o:connectlocs="0,921;2060,0;2076,3851;0,2981;0,921" o:connectangles="0,0,0,0,0"/>
                      </v:shape>
                      <v:shape id="Freeform 12"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6zMcIA&#10;AADbAAAADwAAAGRycy9kb3ducmV2LnhtbERPyWrDMBC9F/oPYgq5NbKdUIIbxbQmhdxCFii9DdbE&#10;NrVGjqQ69t9HhUJv83jrrIvRdGIg51vLCtJ5AoK4srrlWsH59PG8AuEDssbOMimYyEOxeXxYY67t&#10;jQ80HEMtYgj7HBU0IfS5lL5qyKCf2544chfrDIYIXS21w1sMN53MkuRFGmw5NjTYU9lQ9X38MQoW&#10;bp9tD59Xj/ayKs/vw7T86ielZk/j2yuIQGP4F/+5dzrOT+H3l3iA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frMxwgAAANsAAAAPAAAAAAAAAAAAAAAAAJgCAABkcnMvZG93&#10;bnJldi54bWxQSwUGAAAAAAQABAD1AAAAhwMAAAAA&#10;" path="m,l17,3835,6011,2629r,-1390l,xe" fillcolor="#a7bfde" stroked="f">
                        <v:fill opacity="46003f"/>
                        <v:path arrowok="t" o:connecttype="custom" o:connectlocs="0,0;17,3835;6011,2629;6011,1239;0,0" o:connectangles="0,0,0,0,0"/>
                      </v:shape>
                      <v:shape id="Freeform 13"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xu2MMA&#10;AADbAAAADwAAAGRycy9kb3ducmV2LnhtbERPTWsCMRC9F/ofwgjealbFWlajlKWKUA+tWrxON9Nk&#10;6WaybOK6/femUOhtHu9zluve1aKjNlSeFYxHGQji0uuKjYLTcfPwBCJEZI21Z1LwQwHWq/u7Jeba&#10;X/mdukM0IoVwyFGBjbHJpQylJYdh5BvixH351mFMsDVSt3hN4a6Wkyx7lA4rTg0WGyosld+Hi1Ow&#10;fZsVU9Odd82rr+zHfn4yn8WLUsNB/7wAEamP/+I/906n+RP4/SUdIF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cxu2MMAAADbAAAADwAAAAAAAAAAAAAAAACYAgAAZHJzL2Rv&#10;d25yZXYueG1sUEsFBgAAAAAEAAQA9QAAAIgDAAAAAA==&#10;" path="m,1038l,2411,4102,3432,4102,,,1038xe" fillcolor="#d3dfee" stroked="f">
                        <v:fill opacity="46003f"/>
                        <v:path arrowok="t" o:connecttype="custom" o:connectlocs="0,1038;0,2411;4102,3432;4102,0;0,1038" o:connectangles="0,0,0,0,0"/>
                      </v:shape>
                    </v:group>
                    <v:rect id="Rectangle 14" o:spid="_x0000_s1038" style="position:absolute;left:1800;top:1440;width:8638;height:9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qn/sIA&#10;AADbAAAADwAAAGRycy9kb3ducmV2LnhtbERPzWrCQBC+C77DMoIX0Y1WrKauItpC9NboA4zZMUnN&#10;zobsqunbdwuCt/n4fme5bk0l7tS40rKC8SgCQZxZXXKu4HT8Gs5BOI+ssbJMCn7JwXrV7Swx1vbB&#10;33RPfS5CCLsYFRTe17GULivIoBvZmjhwF9sY9AE2udQNPkK4qeQkimbSYMmhocCatgVl1/RmFOwP&#10;08Npm8if66LcDZL3NJLn2adS/V67+QDhqfUv8dOd6DD/Df5/C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Wqf+wgAAANsAAAAPAAAAAAAAAAAAAAAAAJgCAABkcnMvZG93&#10;bnJldi54bWxQSwUGAAAAAAQABAD1AAAAhwMAAAAA&#10;" filled="f" stroked="f">
                      <v:textbox style="mso-fit-shape-to-text:t">
                        <w:txbxContent>
                          <w:sdt>
                            <w:sdtPr>
                              <w:rPr>
                                <w:b/>
                                <w:bCs/>
                                <w:color w:val="808080" w:themeColor="text1" w:themeTint="7F"/>
                                <w:sz w:val="32"/>
                                <w:szCs w:val="32"/>
                              </w:rPr>
                              <w:alias w:val="Εταιρεία"/>
                              <w:id w:val="15866524"/>
                              <w:placeholder>
                                <w:docPart w:val="8F1BAD238BC443F68A7710A9631D30D1"/>
                              </w:placeholder>
                              <w:dataBinding w:prefixMappings="xmlns:ns0='http://schemas.openxmlformats.org/officeDocument/2006/extended-properties'" w:xpath="/ns0:Properties[1]/ns0:Company[1]" w:storeItemID="{6668398D-A668-4E3E-A5EB-62B293D839F1}"/>
                              <w:text/>
                            </w:sdtPr>
                            <w:sdtContent>
                              <w:p w:rsidR="006A08E3" w:rsidRDefault="006A08E3">
                                <w:pPr>
                                  <w:spacing w:after="0"/>
                                  <w:rPr>
                                    <w:b/>
                                    <w:bCs/>
                                    <w:color w:val="808080" w:themeColor="text1" w:themeTint="7F"/>
                                    <w:sz w:val="32"/>
                                    <w:szCs w:val="32"/>
                                  </w:rPr>
                                </w:pPr>
                                <w:r>
                                  <w:rPr>
                                    <w:b/>
                                    <w:bCs/>
                                    <w:color w:val="808080" w:themeColor="text1" w:themeTint="7F"/>
                                    <w:sz w:val="32"/>
                                    <w:szCs w:val="32"/>
                                  </w:rPr>
                                  <w:t>ΠΑΝΕΠΙΣΤΗΜΙΟ ΔΥΤΙΚΗΣ ΜΑΚΕΔΟΝΙΑΣ</w:t>
                                </w:r>
                              </w:p>
                            </w:sdtContent>
                          </w:sdt>
                          <w:p w:rsidR="006A08E3" w:rsidRDefault="006A08E3">
                            <w:pPr>
                              <w:spacing w:after="0"/>
                              <w:rPr>
                                <w:b/>
                                <w:bCs/>
                                <w:color w:val="808080" w:themeColor="text1" w:themeTint="7F"/>
                                <w:sz w:val="32"/>
                                <w:szCs w:val="32"/>
                              </w:rPr>
                            </w:pPr>
                            <w:r>
                              <w:rPr>
                                <w:b/>
                                <w:bCs/>
                                <w:color w:val="808080" w:themeColor="text1" w:themeTint="7F"/>
                                <w:sz w:val="32"/>
                                <w:szCs w:val="32"/>
                              </w:rPr>
                              <w:t>ΤΜΗΜΑ ΔΗΜΟΤΙΚΗΣ ΕΚΠΑΙΔΕΥΣΗΣ ΦΛΩΡΙΝΑΣ</w:t>
                            </w:r>
                          </w:p>
                        </w:txbxContent>
                      </v:textbox>
                    </v:rect>
                    <v:rect id="Rectangle 16" o:spid="_x0000_s1039" style="position:absolute;left:1800;top:2294;width:8638;height:726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7Ao0cAA&#10;AADbAAAADwAAAGRycy9kb3ducmV2LnhtbERP24rCMBB9F/yHMIJvmqoo0jWKKKKCK+j6AbPNbFts&#10;JiWJWv/eCAu+zeFcZ7ZoTCXu5HxpWcGgn4AgzqwuOVdw+dn0piB8QNZYWSYFT/KwmLdbM0y1ffCJ&#10;7ueQixjCPkUFRQh1KqXPCjLo+7YmjtyfdQZDhC6X2uEjhptKDpNkIg2WHBsKrGlVUHY934yC0eF4&#10;dN/r62aSrC97tq5ZbX9PSnU7zfILRKAmfMT/7p2O88fw/iUeIO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7Ao0cAAAADbAAAADwAAAAAAAAAAAAAAAACYAgAAZHJzL2Rvd25y&#10;ZXYueG1sUEsFBgAAAAAEAAQA9QAAAIUDAAAAAA==&#10;" filled="f" stroked="f">
                      <v:textbox>
                        <w:txbxContent>
                          <w:sdt>
                            <w:sdtPr>
                              <w:rPr>
                                <w:b/>
                                <w:bCs/>
                                <w:color w:val="44546A" w:themeColor="text2"/>
                                <w:sz w:val="72"/>
                                <w:szCs w:val="72"/>
                              </w:rPr>
                              <w:alias w:val="Τίτλος"/>
                              <w:id w:val="15866532"/>
                              <w:dataBinding w:prefixMappings="xmlns:ns0='http://schemas.openxmlformats.org/package/2006/metadata/core-properties' xmlns:ns1='http://purl.org/dc/elements/1.1/'" w:xpath="/ns0:coreProperties[1]/ns1:title[1]" w:storeItemID="{6C3C8BC8-F283-45AE-878A-BAB7291924A1}"/>
                              <w:text/>
                            </w:sdtPr>
                            <w:sdtContent>
                              <w:p w:rsidR="006A08E3" w:rsidRPr="007D4FE4" w:rsidRDefault="006A08E3">
                                <w:pPr>
                                  <w:spacing w:after="0"/>
                                  <w:rPr>
                                    <w:b/>
                                    <w:bCs/>
                                    <w:color w:val="44546A" w:themeColor="text2"/>
                                    <w:sz w:val="72"/>
                                    <w:szCs w:val="72"/>
                                    <w:lang w:val="en-US"/>
                                  </w:rPr>
                                </w:pPr>
                                <w:r>
                                  <w:rPr>
                                    <w:b/>
                                    <w:bCs/>
                                    <w:color w:val="44546A" w:themeColor="text2"/>
                                    <w:sz w:val="72"/>
                                    <w:szCs w:val="72"/>
                                    <w:lang w:val="en-US"/>
                                  </w:rPr>
                                  <w:t>ECOLOGY</w:t>
                                </w:r>
                              </w:p>
                            </w:sdtContent>
                          </w:sdt>
                          <w:sdt>
                            <w:sdtPr>
                              <w:rPr>
                                <w:b/>
                                <w:bCs/>
                                <w:color w:val="5B9BD5" w:themeColor="accent1"/>
                                <w:sz w:val="40"/>
                                <w:szCs w:val="40"/>
                              </w:rPr>
                              <w:alias w:val="Υπότιτλος"/>
                              <w:id w:val="15866538"/>
                              <w:dataBinding w:prefixMappings="xmlns:ns0='http://schemas.openxmlformats.org/package/2006/metadata/core-properties' xmlns:ns1='http://purl.org/dc/elements/1.1/'" w:xpath="/ns0:coreProperties[1]/ns1:subject[1]" w:storeItemID="{6C3C8BC8-F283-45AE-878A-BAB7291924A1}"/>
                              <w:text/>
                            </w:sdtPr>
                            <w:sdtContent>
                              <w:p w:rsidR="006A08E3" w:rsidRPr="007D4FE4" w:rsidRDefault="00C227E6">
                                <w:pPr>
                                  <w:rPr>
                                    <w:b/>
                                    <w:bCs/>
                                    <w:color w:val="5B9BD5" w:themeColor="accent1"/>
                                    <w:sz w:val="40"/>
                                    <w:szCs w:val="40"/>
                                    <w:lang w:val="en-US"/>
                                  </w:rPr>
                                </w:pPr>
                                <w:r>
                                  <w:rPr>
                                    <w:b/>
                                    <w:bCs/>
                                    <w:color w:val="5B9BD5" w:themeColor="accent1"/>
                                    <w:sz w:val="40"/>
                                    <w:szCs w:val="40"/>
                                  </w:rPr>
                                  <w:t>ΕΡΓΑΣΙΑ 1</w:t>
                                </w:r>
                              </w:p>
                            </w:sdtContent>
                          </w:sdt>
                          <w:sdt>
                            <w:sdtPr>
                              <w:rPr>
                                <w:b/>
                                <w:bCs/>
                                <w:color w:val="808080" w:themeColor="text1" w:themeTint="7F"/>
                                <w:sz w:val="32"/>
                                <w:szCs w:val="32"/>
                              </w:rPr>
                              <w:alias w:val="Συντάκτης"/>
                              <w:id w:val="15866544"/>
                              <w:dataBinding w:prefixMappings="xmlns:ns0='http://schemas.openxmlformats.org/package/2006/metadata/core-properties' xmlns:ns1='http://purl.org/dc/elements/1.1/'" w:xpath="/ns0:coreProperties[1]/ns1:creator[1]" w:storeItemID="{6C3C8BC8-F283-45AE-878A-BAB7291924A1}"/>
                              <w:text/>
                            </w:sdtPr>
                            <w:sdtContent>
                              <w:p w:rsidR="006A08E3" w:rsidRPr="007D4FE4" w:rsidRDefault="00C227E6">
                                <w:pPr>
                                  <w:rPr>
                                    <w:b/>
                                    <w:bCs/>
                                    <w:color w:val="808080" w:themeColor="text1" w:themeTint="7F"/>
                                    <w:sz w:val="32"/>
                                    <w:szCs w:val="32"/>
                                    <w:lang w:val="en-US"/>
                                  </w:rPr>
                                </w:pPr>
                                <w:r>
                                  <w:rPr>
                                    <w:b/>
                                    <w:bCs/>
                                    <w:color w:val="808080" w:themeColor="text1" w:themeTint="7F"/>
                                    <w:sz w:val="32"/>
                                    <w:szCs w:val="32"/>
                                  </w:rPr>
                                  <w:t>ΠΑΡΛΑΚΙΔΟΥ ΣΟΦΙΑ</w:t>
                                </w:r>
                              </w:p>
                            </w:sdtContent>
                          </w:sdt>
                          <w:p w:rsidR="006A08E3" w:rsidRPr="00AD296B" w:rsidRDefault="006A08E3">
                            <w:pPr>
                              <w:rPr>
                                <w:b/>
                                <w:bCs/>
                                <w:color w:val="808080" w:themeColor="text1" w:themeTint="7F"/>
                                <w:sz w:val="32"/>
                                <w:szCs w:val="32"/>
                                <w:lang w:val="en-US"/>
                              </w:rPr>
                            </w:pPr>
                            <w:r>
                              <w:rPr>
                                <w:b/>
                                <w:bCs/>
                                <w:color w:val="808080" w:themeColor="text1" w:themeTint="7F"/>
                                <w:sz w:val="32"/>
                                <w:szCs w:val="32"/>
                              </w:rPr>
                              <w:t>Α</w:t>
                            </w:r>
                            <w:r w:rsidRPr="00AD296B">
                              <w:rPr>
                                <w:b/>
                                <w:bCs/>
                                <w:color w:val="808080" w:themeColor="text1" w:themeTint="7F"/>
                                <w:sz w:val="32"/>
                                <w:szCs w:val="32"/>
                                <w:lang w:val="en-US"/>
                              </w:rPr>
                              <w:t>.</w:t>
                            </w:r>
                            <w:r>
                              <w:rPr>
                                <w:b/>
                                <w:bCs/>
                                <w:color w:val="808080" w:themeColor="text1" w:themeTint="7F"/>
                                <w:sz w:val="32"/>
                                <w:szCs w:val="32"/>
                              </w:rPr>
                              <w:t>Ε</w:t>
                            </w:r>
                            <w:r w:rsidRPr="00AD296B">
                              <w:rPr>
                                <w:b/>
                                <w:bCs/>
                                <w:color w:val="808080" w:themeColor="text1" w:themeTint="7F"/>
                                <w:sz w:val="32"/>
                                <w:szCs w:val="32"/>
                                <w:lang w:val="en-US"/>
                              </w:rPr>
                              <w:t>.</w:t>
                            </w:r>
                            <w:r>
                              <w:rPr>
                                <w:b/>
                                <w:bCs/>
                                <w:color w:val="808080" w:themeColor="text1" w:themeTint="7F"/>
                                <w:sz w:val="32"/>
                                <w:szCs w:val="32"/>
                              </w:rPr>
                              <w:t>Μ</w:t>
                            </w:r>
                            <w:r w:rsidRPr="00AD296B">
                              <w:rPr>
                                <w:b/>
                                <w:bCs/>
                                <w:color w:val="808080" w:themeColor="text1" w:themeTint="7F"/>
                                <w:sz w:val="32"/>
                                <w:szCs w:val="32"/>
                                <w:lang w:val="en-US"/>
                              </w:rPr>
                              <w:t>.: 4603</w:t>
                            </w:r>
                          </w:p>
                          <w:p w:rsidR="006A08E3" w:rsidRPr="007D4FE4" w:rsidRDefault="006A08E3">
                            <w:pPr>
                              <w:rPr>
                                <w:b/>
                                <w:bCs/>
                                <w:color w:val="808080" w:themeColor="text1" w:themeTint="7F"/>
                                <w:sz w:val="32"/>
                                <w:szCs w:val="32"/>
                              </w:rPr>
                            </w:pPr>
                            <w:r>
                              <w:rPr>
                                <w:b/>
                                <w:bCs/>
                                <w:color w:val="808080" w:themeColor="text1" w:themeTint="7F"/>
                                <w:sz w:val="32"/>
                                <w:szCs w:val="32"/>
                              </w:rPr>
                              <w:t>ΦΛΩΡΙΝΑ, ΜΑΡΤΙΟΣ 2018</w:t>
                            </w:r>
                          </w:p>
                        </w:txbxContent>
                      </v:textbox>
                    </v:rect>
                    <w10:wrap anchorx="page" anchory="margin"/>
                  </v:group>
                </w:pict>
              </mc:Fallback>
            </mc:AlternateContent>
          </w:r>
        </w:p>
        <w:p w:rsidR="000B5776" w:rsidRDefault="000B5776"/>
        <w:p w:rsidR="00C67DE1" w:rsidRDefault="00C67DE1">
          <w:pPr>
            <w:sectPr w:rsidR="00C67DE1" w:rsidSect="000B5776">
              <w:pgSz w:w="11906" w:h="16838"/>
              <w:pgMar w:top="1418" w:right="1418" w:bottom="1418" w:left="1418" w:header="709" w:footer="709" w:gutter="0"/>
              <w:pgNumType w:start="0"/>
              <w:cols w:space="708"/>
              <w:titlePg/>
              <w:docGrid w:linePitch="360"/>
            </w:sectPr>
          </w:pPr>
        </w:p>
        <w:p w:rsidR="000B5776" w:rsidRDefault="001F2045"/>
      </w:sdtContent>
    </w:sdt>
    <w:sdt>
      <w:sdtPr>
        <w:rPr>
          <w:rFonts w:asciiTheme="minorHAnsi" w:eastAsiaTheme="minorHAnsi" w:hAnsiTheme="minorHAnsi" w:cstheme="minorBidi"/>
          <w:b w:val="0"/>
          <w:bCs w:val="0"/>
          <w:color w:val="auto"/>
          <w:sz w:val="22"/>
          <w:szCs w:val="22"/>
        </w:rPr>
        <w:id w:val="-902286699"/>
        <w:docPartObj>
          <w:docPartGallery w:val="Table of Contents"/>
          <w:docPartUnique/>
        </w:docPartObj>
      </w:sdtPr>
      <w:sdtEndPr/>
      <w:sdtContent>
        <w:p w:rsidR="0095391F" w:rsidRDefault="0095391F">
          <w:pPr>
            <w:pStyle w:val="a5"/>
          </w:pPr>
          <w:r>
            <w:t>Πίνακας περιεχομένων</w:t>
          </w:r>
        </w:p>
        <w:p w:rsidR="00C67DE1" w:rsidRDefault="0095391F">
          <w:pPr>
            <w:pStyle w:val="10"/>
            <w:tabs>
              <w:tab w:val="left" w:pos="440"/>
              <w:tab w:val="right" w:leader="dot" w:pos="9060"/>
            </w:tabs>
            <w:rPr>
              <w:rFonts w:eastAsiaTheme="minorEastAsia"/>
              <w:noProof/>
              <w:lang w:eastAsia="el-GR"/>
            </w:rPr>
          </w:pPr>
          <w:r>
            <w:fldChar w:fldCharType="begin"/>
          </w:r>
          <w:r>
            <w:instrText xml:space="preserve"> TOC \o "1-3" \h \z \u </w:instrText>
          </w:r>
          <w:r>
            <w:fldChar w:fldCharType="separate"/>
          </w:r>
          <w:hyperlink w:anchor="_Toc509697277" w:history="1">
            <w:r w:rsidR="00C67DE1" w:rsidRPr="00C90262">
              <w:rPr>
                <w:rStyle w:val="-"/>
                <w:rFonts w:ascii="Arial" w:hAnsi="Arial" w:cs="Arial"/>
                <w:noProof/>
                <w:lang w:val="en-US"/>
              </w:rPr>
              <w:t>1.</w:t>
            </w:r>
            <w:r w:rsidR="00C67DE1">
              <w:rPr>
                <w:rFonts w:eastAsiaTheme="minorEastAsia"/>
                <w:noProof/>
                <w:lang w:eastAsia="el-GR"/>
              </w:rPr>
              <w:tab/>
            </w:r>
            <w:r w:rsidR="00C67DE1" w:rsidRPr="00C90262">
              <w:rPr>
                <w:rStyle w:val="-"/>
                <w:rFonts w:ascii="Arial" w:hAnsi="Arial" w:cs="Arial"/>
                <w:noProof/>
              </w:rPr>
              <w:t>Biosphere</w:t>
            </w:r>
            <w:r w:rsidR="00C67DE1">
              <w:rPr>
                <w:noProof/>
                <w:webHidden/>
              </w:rPr>
              <w:tab/>
            </w:r>
            <w:r w:rsidR="00C67DE1">
              <w:rPr>
                <w:noProof/>
                <w:webHidden/>
              </w:rPr>
              <w:fldChar w:fldCharType="begin"/>
            </w:r>
            <w:r w:rsidR="00C67DE1">
              <w:rPr>
                <w:noProof/>
                <w:webHidden/>
              </w:rPr>
              <w:instrText xml:space="preserve"> PAGEREF _Toc509697277 \h </w:instrText>
            </w:r>
            <w:r w:rsidR="00C67DE1">
              <w:rPr>
                <w:noProof/>
                <w:webHidden/>
              </w:rPr>
            </w:r>
            <w:r w:rsidR="00C67DE1">
              <w:rPr>
                <w:noProof/>
                <w:webHidden/>
              </w:rPr>
              <w:fldChar w:fldCharType="separate"/>
            </w:r>
            <w:r w:rsidR="00C67DE1">
              <w:rPr>
                <w:noProof/>
                <w:webHidden/>
              </w:rPr>
              <w:t>1</w:t>
            </w:r>
            <w:r w:rsidR="00C67DE1">
              <w:rPr>
                <w:noProof/>
                <w:webHidden/>
              </w:rPr>
              <w:fldChar w:fldCharType="end"/>
            </w:r>
          </w:hyperlink>
        </w:p>
        <w:p w:rsidR="00C67DE1" w:rsidRDefault="001F2045">
          <w:pPr>
            <w:pStyle w:val="20"/>
            <w:tabs>
              <w:tab w:val="left" w:pos="880"/>
              <w:tab w:val="right" w:leader="dot" w:pos="9060"/>
            </w:tabs>
            <w:rPr>
              <w:rFonts w:eastAsiaTheme="minorEastAsia"/>
              <w:noProof/>
              <w:lang w:eastAsia="el-GR"/>
            </w:rPr>
          </w:pPr>
          <w:hyperlink w:anchor="_Toc509697278" w:history="1">
            <w:r w:rsidR="00C67DE1" w:rsidRPr="00C90262">
              <w:rPr>
                <w:rStyle w:val="-"/>
                <w:rFonts w:ascii="Arial" w:hAnsi="Arial" w:cs="Arial"/>
                <w:noProof/>
                <w:lang w:val="en-US"/>
              </w:rPr>
              <w:t>1.1.</w:t>
            </w:r>
            <w:r w:rsidR="00C67DE1">
              <w:rPr>
                <w:rFonts w:eastAsiaTheme="minorEastAsia"/>
                <w:noProof/>
                <w:lang w:eastAsia="el-GR"/>
              </w:rPr>
              <w:tab/>
            </w:r>
            <w:r w:rsidR="00C67DE1" w:rsidRPr="00C90262">
              <w:rPr>
                <w:rStyle w:val="-"/>
                <w:rFonts w:ascii="Arial" w:hAnsi="Arial" w:cs="Arial"/>
                <w:noProof/>
                <w:lang w:val="en-US"/>
              </w:rPr>
              <w:t>Biosphere</w:t>
            </w:r>
            <w:r w:rsidR="00C67DE1">
              <w:rPr>
                <w:noProof/>
                <w:webHidden/>
              </w:rPr>
              <w:tab/>
            </w:r>
            <w:r w:rsidR="00C67DE1">
              <w:rPr>
                <w:noProof/>
                <w:webHidden/>
              </w:rPr>
              <w:fldChar w:fldCharType="begin"/>
            </w:r>
            <w:r w:rsidR="00C67DE1">
              <w:rPr>
                <w:noProof/>
                <w:webHidden/>
              </w:rPr>
              <w:instrText xml:space="preserve"> PAGEREF _Toc509697278 \h </w:instrText>
            </w:r>
            <w:r w:rsidR="00C67DE1">
              <w:rPr>
                <w:noProof/>
                <w:webHidden/>
              </w:rPr>
            </w:r>
            <w:r w:rsidR="00C67DE1">
              <w:rPr>
                <w:noProof/>
                <w:webHidden/>
              </w:rPr>
              <w:fldChar w:fldCharType="separate"/>
            </w:r>
            <w:r w:rsidR="00C67DE1">
              <w:rPr>
                <w:noProof/>
                <w:webHidden/>
              </w:rPr>
              <w:t>1</w:t>
            </w:r>
            <w:r w:rsidR="00C67DE1">
              <w:rPr>
                <w:noProof/>
                <w:webHidden/>
              </w:rPr>
              <w:fldChar w:fldCharType="end"/>
            </w:r>
          </w:hyperlink>
        </w:p>
        <w:p w:rsidR="00C67DE1" w:rsidRDefault="001F2045">
          <w:pPr>
            <w:pStyle w:val="10"/>
            <w:tabs>
              <w:tab w:val="left" w:pos="440"/>
              <w:tab w:val="right" w:leader="dot" w:pos="9060"/>
            </w:tabs>
            <w:rPr>
              <w:rFonts w:eastAsiaTheme="minorEastAsia"/>
              <w:noProof/>
              <w:lang w:eastAsia="el-GR"/>
            </w:rPr>
          </w:pPr>
          <w:hyperlink w:anchor="_Toc509697279" w:history="1">
            <w:r w:rsidR="00C67DE1" w:rsidRPr="00C90262">
              <w:rPr>
                <w:rStyle w:val="-"/>
                <w:rFonts w:ascii="Arial" w:hAnsi="Arial" w:cs="Arial"/>
                <w:noProof/>
                <w:lang w:val="en-US"/>
              </w:rPr>
              <w:t>2.</w:t>
            </w:r>
            <w:r w:rsidR="00C67DE1">
              <w:rPr>
                <w:rFonts w:eastAsiaTheme="minorEastAsia"/>
                <w:noProof/>
                <w:lang w:eastAsia="el-GR"/>
              </w:rPr>
              <w:tab/>
            </w:r>
            <w:r w:rsidR="00C67DE1" w:rsidRPr="00C90262">
              <w:rPr>
                <w:rStyle w:val="-"/>
                <w:rFonts w:ascii="Arial" w:hAnsi="Arial" w:cs="Arial"/>
                <w:noProof/>
                <w:lang w:val="en-US"/>
              </w:rPr>
              <w:t>Ecosystem</w:t>
            </w:r>
            <w:r w:rsidR="00C67DE1">
              <w:rPr>
                <w:noProof/>
                <w:webHidden/>
              </w:rPr>
              <w:tab/>
            </w:r>
            <w:r w:rsidR="00C67DE1">
              <w:rPr>
                <w:noProof/>
                <w:webHidden/>
              </w:rPr>
              <w:fldChar w:fldCharType="begin"/>
            </w:r>
            <w:r w:rsidR="00C67DE1">
              <w:rPr>
                <w:noProof/>
                <w:webHidden/>
              </w:rPr>
              <w:instrText xml:space="preserve"> PAGEREF _Toc509697279 \h </w:instrText>
            </w:r>
            <w:r w:rsidR="00C67DE1">
              <w:rPr>
                <w:noProof/>
                <w:webHidden/>
              </w:rPr>
            </w:r>
            <w:r w:rsidR="00C67DE1">
              <w:rPr>
                <w:noProof/>
                <w:webHidden/>
              </w:rPr>
              <w:fldChar w:fldCharType="separate"/>
            </w:r>
            <w:r w:rsidR="00C67DE1">
              <w:rPr>
                <w:noProof/>
                <w:webHidden/>
              </w:rPr>
              <w:t>3</w:t>
            </w:r>
            <w:r w:rsidR="00C67DE1">
              <w:rPr>
                <w:noProof/>
                <w:webHidden/>
              </w:rPr>
              <w:fldChar w:fldCharType="end"/>
            </w:r>
          </w:hyperlink>
        </w:p>
        <w:p w:rsidR="00C67DE1" w:rsidRDefault="001F2045">
          <w:pPr>
            <w:pStyle w:val="20"/>
            <w:tabs>
              <w:tab w:val="left" w:pos="880"/>
              <w:tab w:val="right" w:leader="dot" w:pos="9060"/>
            </w:tabs>
            <w:rPr>
              <w:rFonts w:eastAsiaTheme="minorEastAsia"/>
              <w:noProof/>
              <w:lang w:eastAsia="el-GR"/>
            </w:rPr>
          </w:pPr>
          <w:hyperlink w:anchor="_Toc509697280" w:history="1">
            <w:r w:rsidR="00C67DE1" w:rsidRPr="00C90262">
              <w:rPr>
                <w:rStyle w:val="-"/>
                <w:rFonts w:ascii="Arial" w:hAnsi="Arial" w:cs="Arial"/>
                <w:noProof/>
                <w:lang w:val="en-US"/>
              </w:rPr>
              <w:t>2.1.</w:t>
            </w:r>
            <w:r w:rsidR="00C67DE1">
              <w:rPr>
                <w:rFonts w:eastAsiaTheme="minorEastAsia"/>
                <w:noProof/>
                <w:lang w:eastAsia="el-GR"/>
              </w:rPr>
              <w:tab/>
            </w:r>
            <w:r w:rsidR="00C67DE1" w:rsidRPr="00C90262">
              <w:rPr>
                <w:rStyle w:val="-"/>
                <w:rFonts w:ascii="Arial" w:hAnsi="Arial" w:cs="Arial"/>
                <w:noProof/>
                <w:lang w:val="en-US"/>
              </w:rPr>
              <w:t>Ecosystem</w:t>
            </w:r>
            <w:r w:rsidR="00C67DE1">
              <w:rPr>
                <w:noProof/>
                <w:webHidden/>
              </w:rPr>
              <w:tab/>
            </w:r>
            <w:r w:rsidR="00C67DE1">
              <w:rPr>
                <w:noProof/>
                <w:webHidden/>
              </w:rPr>
              <w:fldChar w:fldCharType="begin"/>
            </w:r>
            <w:r w:rsidR="00C67DE1">
              <w:rPr>
                <w:noProof/>
                <w:webHidden/>
              </w:rPr>
              <w:instrText xml:space="preserve"> PAGEREF _Toc509697280 \h </w:instrText>
            </w:r>
            <w:r w:rsidR="00C67DE1">
              <w:rPr>
                <w:noProof/>
                <w:webHidden/>
              </w:rPr>
            </w:r>
            <w:r w:rsidR="00C67DE1">
              <w:rPr>
                <w:noProof/>
                <w:webHidden/>
              </w:rPr>
              <w:fldChar w:fldCharType="separate"/>
            </w:r>
            <w:r w:rsidR="00C67DE1">
              <w:rPr>
                <w:noProof/>
                <w:webHidden/>
              </w:rPr>
              <w:t>3</w:t>
            </w:r>
            <w:r w:rsidR="00C67DE1">
              <w:rPr>
                <w:noProof/>
                <w:webHidden/>
              </w:rPr>
              <w:fldChar w:fldCharType="end"/>
            </w:r>
          </w:hyperlink>
        </w:p>
        <w:p w:rsidR="00C67DE1" w:rsidRDefault="001F2045">
          <w:pPr>
            <w:pStyle w:val="20"/>
            <w:tabs>
              <w:tab w:val="left" w:pos="880"/>
              <w:tab w:val="right" w:leader="dot" w:pos="9060"/>
            </w:tabs>
            <w:rPr>
              <w:rFonts w:eastAsiaTheme="minorEastAsia"/>
              <w:noProof/>
              <w:lang w:eastAsia="el-GR"/>
            </w:rPr>
          </w:pPr>
          <w:hyperlink w:anchor="_Toc509697281" w:history="1">
            <w:r w:rsidR="00C67DE1" w:rsidRPr="00C90262">
              <w:rPr>
                <w:rStyle w:val="-"/>
                <w:rFonts w:ascii="Arial" w:hAnsi="Arial" w:cs="Arial"/>
                <w:noProof/>
                <w:lang w:val="en-US"/>
              </w:rPr>
              <w:t>2.2.</w:t>
            </w:r>
            <w:r w:rsidR="00C67DE1">
              <w:rPr>
                <w:rFonts w:eastAsiaTheme="minorEastAsia"/>
                <w:noProof/>
                <w:lang w:eastAsia="el-GR"/>
              </w:rPr>
              <w:tab/>
            </w:r>
            <w:r w:rsidR="00C67DE1" w:rsidRPr="00C90262">
              <w:rPr>
                <w:rStyle w:val="-"/>
                <w:rFonts w:ascii="Arial" w:hAnsi="Arial" w:cs="Arial"/>
                <w:noProof/>
                <w:lang w:val="en-US"/>
              </w:rPr>
              <w:t>Abiotic Components</w:t>
            </w:r>
            <w:r w:rsidR="00C67DE1">
              <w:rPr>
                <w:noProof/>
                <w:webHidden/>
              </w:rPr>
              <w:tab/>
            </w:r>
            <w:r w:rsidR="00C67DE1">
              <w:rPr>
                <w:noProof/>
                <w:webHidden/>
              </w:rPr>
              <w:fldChar w:fldCharType="begin"/>
            </w:r>
            <w:r w:rsidR="00C67DE1">
              <w:rPr>
                <w:noProof/>
                <w:webHidden/>
              </w:rPr>
              <w:instrText xml:space="preserve"> PAGEREF _Toc509697281 \h </w:instrText>
            </w:r>
            <w:r w:rsidR="00C67DE1">
              <w:rPr>
                <w:noProof/>
                <w:webHidden/>
              </w:rPr>
            </w:r>
            <w:r w:rsidR="00C67DE1">
              <w:rPr>
                <w:noProof/>
                <w:webHidden/>
              </w:rPr>
              <w:fldChar w:fldCharType="separate"/>
            </w:r>
            <w:r w:rsidR="00C67DE1">
              <w:rPr>
                <w:noProof/>
                <w:webHidden/>
              </w:rPr>
              <w:t>3</w:t>
            </w:r>
            <w:r w:rsidR="00C67DE1">
              <w:rPr>
                <w:noProof/>
                <w:webHidden/>
              </w:rPr>
              <w:fldChar w:fldCharType="end"/>
            </w:r>
          </w:hyperlink>
        </w:p>
        <w:p w:rsidR="00C67DE1" w:rsidRDefault="001F2045">
          <w:pPr>
            <w:pStyle w:val="20"/>
            <w:tabs>
              <w:tab w:val="left" w:pos="880"/>
              <w:tab w:val="right" w:leader="dot" w:pos="9060"/>
            </w:tabs>
            <w:rPr>
              <w:rFonts w:eastAsiaTheme="minorEastAsia"/>
              <w:noProof/>
              <w:lang w:eastAsia="el-GR"/>
            </w:rPr>
          </w:pPr>
          <w:hyperlink w:anchor="_Toc509697282" w:history="1">
            <w:r w:rsidR="00C67DE1" w:rsidRPr="00C90262">
              <w:rPr>
                <w:rStyle w:val="-"/>
                <w:rFonts w:ascii="Arial" w:hAnsi="Arial" w:cs="Arial"/>
                <w:noProof/>
                <w:lang w:val="en-US"/>
              </w:rPr>
              <w:t>2.3.</w:t>
            </w:r>
            <w:r w:rsidR="00C67DE1">
              <w:rPr>
                <w:rFonts w:eastAsiaTheme="minorEastAsia"/>
                <w:noProof/>
                <w:lang w:eastAsia="el-GR"/>
              </w:rPr>
              <w:tab/>
            </w:r>
            <w:r w:rsidR="00C67DE1" w:rsidRPr="00C90262">
              <w:rPr>
                <w:rStyle w:val="-"/>
                <w:rFonts w:ascii="Arial" w:hAnsi="Arial" w:cs="Arial"/>
                <w:noProof/>
                <w:lang w:val="en-US"/>
              </w:rPr>
              <w:t>External and Internal Factors</w:t>
            </w:r>
            <w:r w:rsidR="00C67DE1">
              <w:rPr>
                <w:noProof/>
                <w:webHidden/>
              </w:rPr>
              <w:tab/>
            </w:r>
            <w:r w:rsidR="00C67DE1">
              <w:rPr>
                <w:noProof/>
                <w:webHidden/>
              </w:rPr>
              <w:fldChar w:fldCharType="begin"/>
            </w:r>
            <w:r w:rsidR="00C67DE1">
              <w:rPr>
                <w:noProof/>
                <w:webHidden/>
              </w:rPr>
              <w:instrText xml:space="preserve"> PAGEREF _Toc509697282 \h </w:instrText>
            </w:r>
            <w:r w:rsidR="00C67DE1">
              <w:rPr>
                <w:noProof/>
                <w:webHidden/>
              </w:rPr>
            </w:r>
            <w:r w:rsidR="00C67DE1">
              <w:rPr>
                <w:noProof/>
                <w:webHidden/>
              </w:rPr>
              <w:fldChar w:fldCharType="separate"/>
            </w:r>
            <w:r w:rsidR="00C67DE1">
              <w:rPr>
                <w:noProof/>
                <w:webHidden/>
              </w:rPr>
              <w:t>3</w:t>
            </w:r>
            <w:r w:rsidR="00C67DE1">
              <w:rPr>
                <w:noProof/>
                <w:webHidden/>
              </w:rPr>
              <w:fldChar w:fldCharType="end"/>
            </w:r>
          </w:hyperlink>
        </w:p>
        <w:p w:rsidR="00C67DE1" w:rsidRDefault="001F2045">
          <w:pPr>
            <w:pStyle w:val="10"/>
            <w:tabs>
              <w:tab w:val="left" w:pos="440"/>
              <w:tab w:val="right" w:leader="dot" w:pos="9060"/>
            </w:tabs>
            <w:rPr>
              <w:rFonts w:eastAsiaTheme="minorEastAsia"/>
              <w:noProof/>
              <w:lang w:eastAsia="el-GR"/>
            </w:rPr>
          </w:pPr>
          <w:hyperlink w:anchor="_Toc509697283" w:history="1">
            <w:r w:rsidR="00C67DE1" w:rsidRPr="00C90262">
              <w:rPr>
                <w:rStyle w:val="-"/>
                <w:rFonts w:ascii="Arial" w:hAnsi="Arial" w:cs="Arial"/>
                <w:noProof/>
                <w:lang w:val="en-US"/>
              </w:rPr>
              <w:t>3.</w:t>
            </w:r>
            <w:r w:rsidR="00C67DE1">
              <w:rPr>
                <w:rFonts w:eastAsiaTheme="minorEastAsia"/>
                <w:noProof/>
                <w:lang w:eastAsia="el-GR"/>
              </w:rPr>
              <w:tab/>
            </w:r>
            <w:r w:rsidR="00C67DE1" w:rsidRPr="00C90262">
              <w:rPr>
                <w:rStyle w:val="-"/>
                <w:rFonts w:ascii="Arial" w:hAnsi="Arial" w:cs="Arial"/>
                <w:noProof/>
                <w:lang w:val="en-US"/>
              </w:rPr>
              <w:t>Biomass (ecology)</w:t>
            </w:r>
            <w:r w:rsidR="00C67DE1">
              <w:rPr>
                <w:noProof/>
                <w:webHidden/>
              </w:rPr>
              <w:tab/>
            </w:r>
            <w:r w:rsidR="00C67DE1">
              <w:rPr>
                <w:noProof/>
                <w:webHidden/>
              </w:rPr>
              <w:fldChar w:fldCharType="begin"/>
            </w:r>
            <w:r w:rsidR="00C67DE1">
              <w:rPr>
                <w:noProof/>
                <w:webHidden/>
              </w:rPr>
              <w:instrText xml:space="preserve"> PAGEREF _Toc509697283 \h </w:instrText>
            </w:r>
            <w:r w:rsidR="00C67DE1">
              <w:rPr>
                <w:noProof/>
                <w:webHidden/>
              </w:rPr>
            </w:r>
            <w:r w:rsidR="00C67DE1">
              <w:rPr>
                <w:noProof/>
                <w:webHidden/>
              </w:rPr>
              <w:fldChar w:fldCharType="separate"/>
            </w:r>
            <w:r w:rsidR="00C67DE1">
              <w:rPr>
                <w:noProof/>
                <w:webHidden/>
              </w:rPr>
              <w:t>4</w:t>
            </w:r>
            <w:r w:rsidR="00C67DE1">
              <w:rPr>
                <w:noProof/>
                <w:webHidden/>
              </w:rPr>
              <w:fldChar w:fldCharType="end"/>
            </w:r>
          </w:hyperlink>
        </w:p>
        <w:p w:rsidR="00C67DE1" w:rsidRDefault="001F2045">
          <w:pPr>
            <w:pStyle w:val="20"/>
            <w:tabs>
              <w:tab w:val="left" w:pos="880"/>
              <w:tab w:val="right" w:leader="dot" w:pos="9060"/>
            </w:tabs>
            <w:rPr>
              <w:rFonts w:eastAsiaTheme="minorEastAsia"/>
              <w:noProof/>
              <w:lang w:eastAsia="el-GR"/>
            </w:rPr>
          </w:pPr>
          <w:hyperlink w:anchor="_Toc509697284" w:history="1">
            <w:r w:rsidR="00C67DE1" w:rsidRPr="00C90262">
              <w:rPr>
                <w:rStyle w:val="-"/>
                <w:rFonts w:ascii="Arial" w:hAnsi="Arial" w:cs="Arial"/>
                <w:noProof/>
                <w:lang w:val="en-US"/>
              </w:rPr>
              <w:t>3.1.</w:t>
            </w:r>
            <w:r w:rsidR="00C67DE1">
              <w:rPr>
                <w:rFonts w:eastAsiaTheme="minorEastAsia"/>
                <w:noProof/>
                <w:lang w:eastAsia="el-GR"/>
              </w:rPr>
              <w:tab/>
            </w:r>
            <w:r w:rsidR="00C67DE1" w:rsidRPr="00C90262">
              <w:rPr>
                <w:rStyle w:val="-"/>
                <w:rFonts w:ascii="Arial" w:hAnsi="Arial" w:cs="Arial"/>
                <w:noProof/>
                <w:lang w:val="en-US"/>
              </w:rPr>
              <w:t>Biomass</w:t>
            </w:r>
            <w:r w:rsidR="00C67DE1">
              <w:rPr>
                <w:noProof/>
                <w:webHidden/>
              </w:rPr>
              <w:tab/>
            </w:r>
            <w:r w:rsidR="00C67DE1">
              <w:rPr>
                <w:noProof/>
                <w:webHidden/>
              </w:rPr>
              <w:fldChar w:fldCharType="begin"/>
            </w:r>
            <w:r w:rsidR="00C67DE1">
              <w:rPr>
                <w:noProof/>
                <w:webHidden/>
              </w:rPr>
              <w:instrText xml:space="preserve"> PAGEREF _Toc509697284 \h </w:instrText>
            </w:r>
            <w:r w:rsidR="00C67DE1">
              <w:rPr>
                <w:noProof/>
                <w:webHidden/>
              </w:rPr>
            </w:r>
            <w:r w:rsidR="00C67DE1">
              <w:rPr>
                <w:noProof/>
                <w:webHidden/>
              </w:rPr>
              <w:fldChar w:fldCharType="separate"/>
            </w:r>
            <w:r w:rsidR="00C67DE1">
              <w:rPr>
                <w:noProof/>
                <w:webHidden/>
              </w:rPr>
              <w:t>4</w:t>
            </w:r>
            <w:r w:rsidR="00C67DE1">
              <w:rPr>
                <w:noProof/>
                <w:webHidden/>
              </w:rPr>
              <w:fldChar w:fldCharType="end"/>
            </w:r>
          </w:hyperlink>
        </w:p>
        <w:p w:rsidR="00C67DE1" w:rsidRDefault="001F2045">
          <w:pPr>
            <w:pStyle w:val="20"/>
            <w:tabs>
              <w:tab w:val="left" w:pos="880"/>
              <w:tab w:val="right" w:leader="dot" w:pos="9060"/>
            </w:tabs>
            <w:rPr>
              <w:rFonts w:eastAsiaTheme="minorEastAsia"/>
              <w:noProof/>
              <w:lang w:eastAsia="el-GR"/>
            </w:rPr>
          </w:pPr>
          <w:hyperlink w:anchor="_Toc509697285" w:history="1">
            <w:r w:rsidR="00C67DE1" w:rsidRPr="00C90262">
              <w:rPr>
                <w:rStyle w:val="-"/>
                <w:rFonts w:ascii="Arial" w:hAnsi="Arial" w:cs="Arial"/>
                <w:noProof/>
                <w:lang w:val="en-US"/>
              </w:rPr>
              <w:t>3.2.</w:t>
            </w:r>
            <w:r w:rsidR="00C67DE1">
              <w:rPr>
                <w:rFonts w:eastAsiaTheme="minorEastAsia"/>
                <w:noProof/>
                <w:lang w:eastAsia="el-GR"/>
              </w:rPr>
              <w:tab/>
            </w:r>
            <w:r w:rsidR="00C67DE1" w:rsidRPr="00C90262">
              <w:rPr>
                <w:rStyle w:val="-"/>
                <w:rFonts w:ascii="Arial" w:hAnsi="Arial" w:cs="Arial"/>
                <w:noProof/>
                <w:lang w:val="en-US"/>
              </w:rPr>
              <w:t>Terrestrial biomass</w:t>
            </w:r>
            <w:r w:rsidR="00C67DE1">
              <w:rPr>
                <w:noProof/>
                <w:webHidden/>
              </w:rPr>
              <w:tab/>
            </w:r>
            <w:r w:rsidR="00C67DE1">
              <w:rPr>
                <w:noProof/>
                <w:webHidden/>
              </w:rPr>
              <w:fldChar w:fldCharType="begin"/>
            </w:r>
            <w:r w:rsidR="00C67DE1">
              <w:rPr>
                <w:noProof/>
                <w:webHidden/>
              </w:rPr>
              <w:instrText xml:space="preserve"> PAGEREF _Toc509697285 \h </w:instrText>
            </w:r>
            <w:r w:rsidR="00C67DE1">
              <w:rPr>
                <w:noProof/>
                <w:webHidden/>
              </w:rPr>
            </w:r>
            <w:r w:rsidR="00C67DE1">
              <w:rPr>
                <w:noProof/>
                <w:webHidden/>
              </w:rPr>
              <w:fldChar w:fldCharType="separate"/>
            </w:r>
            <w:r w:rsidR="00C67DE1">
              <w:rPr>
                <w:noProof/>
                <w:webHidden/>
              </w:rPr>
              <w:t>4</w:t>
            </w:r>
            <w:r w:rsidR="00C67DE1">
              <w:rPr>
                <w:noProof/>
                <w:webHidden/>
              </w:rPr>
              <w:fldChar w:fldCharType="end"/>
            </w:r>
          </w:hyperlink>
        </w:p>
        <w:p w:rsidR="00C67DE1" w:rsidRDefault="001F2045">
          <w:pPr>
            <w:pStyle w:val="10"/>
            <w:tabs>
              <w:tab w:val="left" w:pos="440"/>
              <w:tab w:val="right" w:leader="dot" w:pos="9060"/>
            </w:tabs>
            <w:rPr>
              <w:rFonts w:eastAsiaTheme="minorEastAsia"/>
              <w:noProof/>
              <w:lang w:eastAsia="el-GR"/>
            </w:rPr>
          </w:pPr>
          <w:hyperlink w:anchor="_Toc509697286" w:history="1">
            <w:r w:rsidR="00C67DE1" w:rsidRPr="00C90262">
              <w:rPr>
                <w:rStyle w:val="-"/>
                <w:rFonts w:ascii="Arial" w:hAnsi="Arial" w:cs="Arial"/>
                <w:noProof/>
                <w:lang w:val="en-US"/>
              </w:rPr>
              <w:t>4.</w:t>
            </w:r>
            <w:r w:rsidR="00C67DE1">
              <w:rPr>
                <w:rFonts w:eastAsiaTheme="minorEastAsia"/>
                <w:noProof/>
                <w:lang w:eastAsia="el-GR"/>
              </w:rPr>
              <w:tab/>
            </w:r>
            <w:r w:rsidR="00C67DE1" w:rsidRPr="00C90262">
              <w:rPr>
                <w:rStyle w:val="-"/>
                <w:rFonts w:ascii="Arial" w:hAnsi="Arial" w:cs="Arial"/>
                <w:noProof/>
                <w:lang w:val="en-US"/>
              </w:rPr>
              <w:t>Natural environment</w:t>
            </w:r>
            <w:r w:rsidR="00C67DE1">
              <w:rPr>
                <w:noProof/>
                <w:webHidden/>
              </w:rPr>
              <w:tab/>
            </w:r>
            <w:r w:rsidR="00C67DE1">
              <w:rPr>
                <w:noProof/>
                <w:webHidden/>
              </w:rPr>
              <w:fldChar w:fldCharType="begin"/>
            </w:r>
            <w:r w:rsidR="00C67DE1">
              <w:rPr>
                <w:noProof/>
                <w:webHidden/>
              </w:rPr>
              <w:instrText xml:space="preserve"> PAGEREF _Toc509697286 \h </w:instrText>
            </w:r>
            <w:r w:rsidR="00C67DE1">
              <w:rPr>
                <w:noProof/>
                <w:webHidden/>
              </w:rPr>
            </w:r>
            <w:r w:rsidR="00C67DE1">
              <w:rPr>
                <w:noProof/>
                <w:webHidden/>
              </w:rPr>
              <w:fldChar w:fldCharType="separate"/>
            </w:r>
            <w:r w:rsidR="00C67DE1">
              <w:rPr>
                <w:noProof/>
                <w:webHidden/>
              </w:rPr>
              <w:t>6</w:t>
            </w:r>
            <w:r w:rsidR="00C67DE1">
              <w:rPr>
                <w:noProof/>
                <w:webHidden/>
              </w:rPr>
              <w:fldChar w:fldCharType="end"/>
            </w:r>
          </w:hyperlink>
        </w:p>
        <w:p w:rsidR="00C67DE1" w:rsidRDefault="001F2045">
          <w:pPr>
            <w:pStyle w:val="20"/>
            <w:tabs>
              <w:tab w:val="left" w:pos="880"/>
              <w:tab w:val="right" w:leader="dot" w:pos="9060"/>
            </w:tabs>
            <w:rPr>
              <w:rFonts w:eastAsiaTheme="minorEastAsia"/>
              <w:noProof/>
              <w:lang w:eastAsia="el-GR"/>
            </w:rPr>
          </w:pPr>
          <w:hyperlink w:anchor="_Toc509697287" w:history="1">
            <w:r w:rsidR="00C67DE1" w:rsidRPr="00C90262">
              <w:rPr>
                <w:rStyle w:val="-"/>
                <w:rFonts w:ascii="Arial" w:hAnsi="Arial" w:cs="Arial"/>
                <w:noProof/>
                <w:lang w:val="en-US"/>
              </w:rPr>
              <w:t>4.1.</w:t>
            </w:r>
            <w:r w:rsidR="00C67DE1">
              <w:rPr>
                <w:rFonts w:eastAsiaTheme="minorEastAsia"/>
                <w:noProof/>
                <w:lang w:eastAsia="el-GR"/>
              </w:rPr>
              <w:tab/>
            </w:r>
            <w:r w:rsidR="00C67DE1" w:rsidRPr="00C90262">
              <w:rPr>
                <w:rStyle w:val="-"/>
                <w:rFonts w:ascii="Arial" w:hAnsi="Arial" w:cs="Arial"/>
                <w:noProof/>
                <w:lang w:val="en-US"/>
              </w:rPr>
              <w:t>Complete ecological</w:t>
            </w:r>
            <w:r w:rsidR="00C67DE1">
              <w:rPr>
                <w:noProof/>
                <w:webHidden/>
              </w:rPr>
              <w:tab/>
            </w:r>
            <w:r w:rsidR="00C67DE1">
              <w:rPr>
                <w:noProof/>
                <w:webHidden/>
              </w:rPr>
              <w:fldChar w:fldCharType="begin"/>
            </w:r>
            <w:r w:rsidR="00C67DE1">
              <w:rPr>
                <w:noProof/>
                <w:webHidden/>
              </w:rPr>
              <w:instrText xml:space="preserve"> PAGEREF _Toc509697287 \h </w:instrText>
            </w:r>
            <w:r w:rsidR="00C67DE1">
              <w:rPr>
                <w:noProof/>
                <w:webHidden/>
              </w:rPr>
            </w:r>
            <w:r w:rsidR="00C67DE1">
              <w:rPr>
                <w:noProof/>
                <w:webHidden/>
              </w:rPr>
              <w:fldChar w:fldCharType="separate"/>
            </w:r>
            <w:r w:rsidR="00C67DE1">
              <w:rPr>
                <w:noProof/>
                <w:webHidden/>
              </w:rPr>
              <w:t>6</w:t>
            </w:r>
            <w:r w:rsidR="00C67DE1">
              <w:rPr>
                <w:noProof/>
                <w:webHidden/>
              </w:rPr>
              <w:fldChar w:fldCharType="end"/>
            </w:r>
          </w:hyperlink>
        </w:p>
        <w:p w:rsidR="00C67DE1" w:rsidRDefault="001F2045">
          <w:pPr>
            <w:pStyle w:val="20"/>
            <w:tabs>
              <w:tab w:val="left" w:pos="880"/>
              <w:tab w:val="right" w:leader="dot" w:pos="9060"/>
            </w:tabs>
            <w:rPr>
              <w:rFonts w:eastAsiaTheme="minorEastAsia"/>
              <w:noProof/>
              <w:lang w:eastAsia="el-GR"/>
            </w:rPr>
          </w:pPr>
          <w:hyperlink w:anchor="_Toc509697288" w:history="1">
            <w:r w:rsidR="00C67DE1" w:rsidRPr="00C90262">
              <w:rPr>
                <w:rStyle w:val="-"/>
                <w:rFonts w:ascii="Arial" w:hAnsi="Arial" w:cs="Arial"/>
                <w:noProof/>
                <w:lang w:val="en-US"/>
              </w:rPr>
              <w:t>4.2.</w:t>
            </w:r>
            <w:r w:rsidR="00C67DE1">
              <w:rPr>
                <w:rFonts w:eastAsiaTheme="minorEastAsia"/>
                <w:noProof/>
                <w:lang w:eastAsia="el-GR"/>
              </w:rPr>
              <w:tab/>
            </w:r>
            <w:r w:rsidR="00C67DE1" w:rsidRPr="00C90262">
              <w:rPr>
                <w:rStyle w:val="-"/>
                <w:rFonts w:ascii="Arial" w:hAnsi="Arial" w:cs="Arial"/>
                <w:noProof/>
                <w:lang w:val="en-US"/>
              </w:rPr>
              <w:t>Universal natural resources and physical phenomena</w:t>
            </w:r>
            <w:r w:rsidR="00C67DE1">
              <w:rPr>
                <w:noProof/>
                <w:webHidden/>
              </w:rPr>
              <w:tab/>
            </w:r>
            <w:r w:rsidR="00C67DE1">
              <w:rPr>
                <w:noProof/>
                <w:webHidden/>
              </w:rPr>
              <w:fldChar w:fldCharType="begin"/>
            </w:r>
            <w:r w:rsidR="00C67DE1">
              <w:rPr>
                <w:noProof/>
                <w:webHidden/>
              </w:rPr>
              <w:instrText xml:space="preserve"> PAGEREF _Toc509697288 \h </w:instrText>
            </w:r>
            <w:r w:rsidR="00C67DE1">
              <w:rPr>
                <w:noProof/>
                <w:webHidden/>
              </w:rPr>
            </w:r>
            <w:r w:rsidR="00C67DE1">
              <w:rPr>
                <w:noProof/>
                <w:webHidden/>
              </w:rPr>
              <w:fldChar w:fldCharType="separate"/>
            </w:r>
            <w:r w:rsidR="00C67DE1">
              <w:rPr>
                <w:noProof/>
                <w:webHidden/>
              </w:rPr>
              <w:t>6</w:t>
            </w:r>
            <w:r w:rsidR="00C67DE1">
              <w:rPr>
                <w:noProof/>
                <w:webHidden/>
              </w:rPr>
              <w:fldChar w:fldCharType="end"/>
            </w:r>
          </w:hyperlink>
        </w:p>
        <w:p w:rsidR="00C67DE1" w:rsidRDefault="001F2045">
          <w:pPr>
            <w:pStyle w:val="10"/>
            <w:tabs>
              <w:tab w:val="left" w:pos="440"/>
              <w:tab w:val="right" w:leader="dot" w:pos="9060"/>
            </w:tabs>
            <w:rPr>
              <w:rFonts w:eastAsiaTheme="minorEastAsia"/>
              <w:noProof/>
              <w:lang w:eastAsia="el-GR"/>
            </w:rPr>
          </w:pPr>
          <w:hyperlink w:anchor="_Toc509697289" w:history="1">
            <w:r w:rsidR="00C67DE1" w:rsidRPr="00C90262">
              <w:rPr>
                <w:rStyle w:val="-"/>
                <w:rFonts w:ascii="Arial" w:hAnsi="Arial" w:cs="Arial"/>
                <w:noProof/>
                <w:lang w:val="en-US"/>
              </w:rPr>
              <w:t>5.</w:t>
            </w:r>
            <w:r w:rsidR="00C67DE1">
              <w:rPr>
                <w:rFonts w:eastAsiaTheme="minorEastAsia"/>
                <w:noProof/>
                <w:lang w:eastAsia="el-GR"/>
              </w:rPr>
              <w:tab/>
            </w:r>
            <w:r w:rsidR="00C67DE1" w:rsidRPr="00C90262">
              <w:rPr>
                <w:rStyle w:val="-"/>
                <w:rFonts w:ascii="Arial" w:hAnsi="Arial" w:cs="Arial"/>
                <w:noProof/>
                <w:lang w:val="en-US"/>
              </w:rPr>
              <w:t>Biodiversity</w:t>
            </w:r>
            <w:r w:rsidR="00C67DE1">
              <w:rPr>
                <w:noProof/>
                <w:webHidden/>
              </w:rPr>
              <w:tab/>
            </w:r>
            <w:r w:rsidR="00C67DE1">
              <w:rPr>
                <w:noProof/>
                <w:webHidden/>
              </w:rPr>
              <w:fldChar w:fldCharType="begin"/>
            </w:r>
            <w:r w:rsidR="00C67DE1">
              <w:rPr>
                <w:noProof/>
                <w:webHidden/>
              </w:rPr>
              <w:instrText xml:space="preserve"> PAGEREF _Toc509697289 \h </w:instrText>
            </w:r>
            <w:r w:rsidR="00C67DE1">
              <w:rPr>
                <w:noProof/>
                <w:webHidden/>
              </w:rPr>
            </w:r>
            <w:r w:rsidR="00C67DE1">
              <w:rPr>
                <w:noProof/>
                <w:webHidden/>
              </w:rPr>
              <w:fldChar w:fldCharType="separate"/>
            </w:r>
            <w:r w:rsidR="00C67DE1">
              <w:rPr>
                <w:noProof/>
                <w:webHidden/>
              </w:rPr>
              <w:t>8</w:t>
            </w:r>
            <w:r w:rsidR="00C67DE1">
              <w:rPr>
                <w:noProof/>
                <w:webHidden/>
              </w:rPr>
              <w:fldChar w:fldCharType="end"/>
            </w:r>
          </w:hyperlink>
        </w:p>
        <w:p w:rsidR="00C67DE1" w:rsidRDefault="001F2045">
          <w:pPr>
            <w:pStyle w:val="20"/>
            <w:tabs>
              <w:tab w:val="left" w:pos="880"/>
              <w:tab w:val="right" w:leader="dot" w:pos="9060"/>
            </w:tabs>
            <w:rPr>
              <w:rFonts w:eastAsiaTheme="minorEastAsia"/>
              <w:noProof/>
              <w:lang w:eastAsia="el-GR"/>
            </w:rPr>
          </w:pPr>
          <w:hyperlink w:anchor="_Toc509697290" w:history="1">
            <w:r w:rsidR="00C67DE1" w:rsidRPr="00C90262">
              <w:rPr>
                <w:rStyle w:val="-"/>
                <w:rFonts w:ascii="Arial" w:hAnsi="Arial" w:cs="Arial"/>
                <w:noProof/>
                <w:lang w:val="en-US"/>
              </w:rPr>
              <w:t>5.1.</w:t>
            </w:r>
            <w:r w:rsidR="00C67DE1">
              <w:rPr>
                <w:rFonts w:eastAsiaTheme="minorEastAsia"/>
                <w:noProof/>
                <w:lang w:eastAsia="el-GR"/>
              </w:rPr>
              <w:tab/>
            </w:r>
            <w:r w:rsidR="00C67DE1" w:rsidRPr="00C90262">
              <w:rPr>
                <w:rStyle w:val="-"/>
                <w:rFonts w:ascii="Arial" w:hAnsi="Arial" w:cs="Arial"/>
                <w:noProof/>
                <w:lang w:val="en-US"/>
              </w:rPr>
              <w:t>Biodiversity</w:t>
            </w:r>
            <w:r w:rsidR="00C67DE1">
              <w:rPr>
                <w:noProof/>
                <w:webHidden/>
              </w:rPr>
              <w:tab/>
            </w:r>
            <w:r w:rsidR="00C67DE1">
              <w:rPr>
                <w:noProof/>
                <w:webHidden/>
              </w:rPr>
              <w:fldChar w:fldCharType="begin"/>
            </w:r>
            <w:r w:rsidR="00C67DE1">
              <w:rPr>
                <w:noProof/>
                <w:webHidden/>
              </w:rPr>
              <w:instrText xml:space="preserve"> PAGEREF _Toc509697290 \h </w:instrText>
            </w:r>
            <w:r w:rsidR="00C67DE1">
              <w:rPr>
                <w:noProof/>
                <w:webHidden/>
              </w:rPr>
            </w:r>
            <w:r w:rsidR="00C67DE1">
              <w:rPr>
                <w:noProof/>
                <w:webHidden/>
              </w:rPr>
              <w:fldChar w:fldCharType="separate"/>
            </w:r>
            <w:r w:rsidR="00C67DE1">
              <w:rPr>
                <w:noProof/>
                <w:webHidden/>
              </w:rPr>
              <w:t>8</w:t>
            </w:r>
            <w:r w:rsidR="00C67DE1">
              <w:rPr>
                <w:noProof/>
                <w:webHidden/>
              </w:rPr>
              <w:fldChar w:fldCharType="end"/>
            </w:r>
          </w:hyperlink>
        </w:p>
        <w:p w:rsidR="00C67DE1" w:rsidRDefault="001F2045">
          <w:pPr>
            <w:pStyle w:val="20"/>
            <w:tabs>
              <w:tab w:val="left" w:pos="880"/>
              <w:tab w:val="right" w:leader="dot" w:pos="9060"/>
            </w:tabs>
            <w:rPr>
              <w:rFonts w:eastAsiaTheme="minorEastAsia"/>
              <w:noProof/>
              <w:lang w:eastAsia="el-GR"/>
            </w:rPr>
          </w:pPr>
          <w:hyperlink w:anchor="_Toc509697291" w:history="1">
            <w:r w:rsidR="00C67DE1" w:rsidRPr="00C90262">
              <w:rPr>
                <w:rStyle w:val="-"/>
                <w:rFonts w:ascii="Arial" w:hAnsi="Arial" w:cs="Arial"/>
                <w:noProof/>
                <w:lang w:val="en-US"/>
              </w:rPr>
              <w:t>5.2.</w:t>
            </w:r>
            <w:r w:rsidR="00C67DE1">
              <w:rPr>
                <w:rFonts w:eastAsiaTheme="minorEastAsia"/>
                <w:noProof/>
                <w:lang w:eastAsia="el-GR"/>
              </w:rPr>
              <w:tab/>
            </w:r>
            <w:r w:rsidR="00C67DE1" w:rsidRPr="00C90262">
              <w:rPr>
                <w:rStyle w:val="-"/>
                <w:rFonts w:ascii="Arial" w:hAnsi="Arial" w:cs="Arial"/>
                <w:noProof/>
                <w:lang w:val="en-US"/>
              </w:rPr>
              <w:t>Rapid environmental  changes</w:t>
            </w:r>
            <w:r w:rsidR="00C67DE1">
              <w:rPr>
                <w:noProof/>
                <w:webHidden/>
              </w:rPr>
              <w:tab/>
            </w:r>
            <w:r w:rsidR="00C67DE1">
              <w:rPr>
                <w:noProof/>
                <w:webHidden/>
              </w:rPr>
              <w:fldChar w:fldCharType="begin"/>
            </w:r>
            <w:r w:rsidR="00C67DE1">
              <w:rPr>
                <w:noProof/>
                <w:webHidden/>
              </w:rPr>
              <w:instrText xml:space="preserve"> PAGEREF _Toc509697291 \h </w:instrText>
            </w:r>
            <w:r w:rsidR="00C67DE1">
              <w:rPr>
                <w:noProof/>
                <w:webHidden/>
              </w:rPr>
            </w:r>
            <w:r w:rsidR="00C67DE1">
              <w:rPr>
                <w:noProof/>
                <w:webHidden/>
              </w:rPr>
              <w:fldChar w:fldCharType="separate"/>
            </w:r>
            <w:r w:rsidR="00C67DE1">
              <w:rPr>
                <w:noProof/>
                <w:webHidden/>
              </w:rPr>
              <w:t>8</w:t>
            </w:r>
            <w:r w:rsidR="00C67DE1">
              <w:rPr>
                <w:noProof/>
                <w:webHidden/>
              </w:rPr>
              <w:fldChar w:fldCharType="end"/>
            </w:r>
          </w:hyperlink>
        </w:p>
        <w:p w:rsidR="00C67DE1" w:rsidRDefault="001F2045">
          <w:pPr>
            <w:pStyle w:val="10"/>
            <w:tabs>
              <w:tab w:val="left" w:pos="440"/>
              <w:tab w:val="right" w:leader="dot" w:pos="9060"/>
            </w:tabs>
            <w:rPr>
              <w:rFonts w:eastAsiaTheme="minorEastAsia"/>
              <w:noProof/>
              <w:lang w:eastAsia="el-GR"/>
            </w:rPr>
          </w:pPr>
          <w:hyperlink w:anchor="_Toc509697292" w:history="1">
            <w:r w:rsidR="00C67DE1" w:rsidRPr="00C90262">
              <w:rPr>
                <w:rStyle w:val="-"/>
                <w:rFonts w:ascii="Arial" w:hAnsi="Arial" w:cs="Arial"/>
                <w:noProof/>
                <w:lang w:val="en-US"/>
              </w:rPr>
              <w:t>6.</w:t>
            </w:r>
            <w:r w:rsidR="00C67DE1">
              <w:rPr>
                <w:rFonts w:eastAsiaTheme="minorEastAsia"/>
                <w:noProof/>
                <w:lang w:eastAsia="el-GR"/>
              </w:rPr>
              <w:tab/>
            </w:r>
            <w:r w:rsidR="00C67DE1" w:rsidRPr="00C90262">
              <w:rPr>
                <w:rStyle w:val="-"/>
                <w:rFonts w:ascii="Arial" w:hAnsi="Arial" w:cs="Arial"/>
                <w:noProof/>
                <w:lang w:val="en-US"/>
              </w:rPr>
              <w:t>Η οικογένειά μου</w:t>
            </w:r>
            <w:r w:rsidR="00C67DE1">
              <w:rPr>
                <w:noProof/>
                <w:webHidden/>
              </w:rPr>
              <w:tab/>
            </w:r>
            <w:r w:rsidR="00C67DE1">
              <w:rPr>
                <w:noProof/>
                <w:webHidden/>
              </w:rPr>
              <w:fldChar w:fldCharType="begin"/>
            </w:r>
            <w:r w:rsidR="00C67DE1">
              <w:rPr>
                <w:noProof/>
                <w:webHidden/>
              </w:rPr>
              <w:instrText xml:space="preserve"> PAGEREF _Toc509697292 \h </w:instrText>
            </w:r>
            <w:r w:rsidR="00C67DE1">
              <w:rPr>
                <w:noProof/>
                <w:webHidden/>
              </w:rPr>
            </w:r>
            <w:r w:rsidR="00C67DE1">
              <w:rPr>
                <w:noProof/>
                <w:webHidden/>
              </w:rPr>
              <w:fldChar w:fldCharType="separate"/>
            </w:r>
            <w:r w:rsidR="00C67DE1">
              <w:rPr>
                <w:noProof/>
                <w:webHidden/>
              </w:rPr>
              <w:t>10</w:t>
            </w:r>
            <w:r w:rsidR="00C67DE1">
              <w:rPr>
                <w:noProof/>
                <w:webHidden/>
              </w:rPr>
              <w:fldChar w:fldCharType="end"/>
            </w:r>
          </w:hyperlink>
        </w:p>
        <w:p w:rsidR="0095391F" w:rsidRDefault="0095391F">
          <w:r>
            <w:fldChar w:fldCharType="end"/>
          </w:r>
        </w:p>
      </w:sdtContent>
    </w:sdt>
    <w:p w:rsidR="00C67DE1" w:rsidRDefault="00C67DE1" w:rsidP="006A08E3">
      <w:pPr>
        <w:sectPr w:rsidR="00C67DE1" w:rsidSect="000B5776">
          <w:headerReference w:type="default" r:id="rId9"/>
          <w:footerReference w:type="default" r:id="rId10"/>
          <w:footerReference w:type="first" r:id="rId11"/>
          <w:pgSz w:w="11906" w:h="16838"/>
          <w:pgMar w:top="1418" w:right="1418" w:bottom="1418" w:left="1418" w:header="709" w:footer="709" w:gutter="0"/>
          <w:pgNumType w:start="0"/>
          <w:cols w:space="708"/>
          <w:titlePg/>
          <w:docGrid w:linePitch="360"/>
        </w:sectPr>
      </w:pPr>
    </w:p>
    <w:p w:rsidR="0060076C" w:rsidRPr="00AD296B" w:rsidRDefault="0060076C" w:rsidP="00AD296B">
      <w:pPr>
        <w:pStyle w:val="1"/>
        <w:numPr>
          <w:ilvl w:val="0"/>
          <w:numId w:val="2"/>
        </w:numPr>
        <w:spacing w:before="0" w:after="380" w:line="312" w:lineRule="auto"/>
        <w:rPr>
          <w:rFonts w:ascii="Arial" w:hAnsi="Arial" w:cs="Arial"/>
          <w:color w:val="FF0000"/>
          <w:sz w:val="34"/>
          <w:szCs w:val="34"/>
          <w:lang w:val="en-US"/>
        </w:rPr>
      </w:pPr>
      <w:bookmarkStart w:id="1" w:name="_Toc509697277"/>
      <w:proofErr w:type="spellStart"/>
      <w:r w:rsidRPr="00051177">
        <w:rPr>
          <w:rFonts w:ascii="Arial" w:hAnsi="Arial" w:cs="Arial"/>
          <w:color w:val="FF0000"/>
          <w:sz w:val="34"/>
          <w:szCs w:val="34"/>
        </w:rPr>
        <w:lastRenderedPageBreak/>
        <w:t>Biosphere</w:t>
      </w:r>
      <w:bookmarkEnd w:id="1"/>
      <w:proofErr w:type="spellEnd"/>
    </w:p>
    <w:p w:rsidR="00632763" w:rsidRPr="00AD296B" w:rsidRDefault="00632763" w:rsidP="00AD296B">
      <w:pPr>
        <w:pStyle w:val="2"/>
        <w:numPr>
          <w:ilvl w:val="1"/>
          <w:numId w:val="2"/>
        </w:numPr>
        <w:spacing w:before="0" w:after="240" w:line="312" w:lineRule="auto"/>
        <w:rPr>
          <w:rFonts w:ascii="Arial" w:hAnsi="Arial" w:cs="Arial"/>
          <w:lang w:val="en-US"/>
        </w:rPr>
      </w:pPr>
      <w:bookmarkStart w:id="2" w:name="_Toc509697278"/>
      <w:r w:rsidRPr="00AD296B">
        <w:rPr>
          <w:rFonts w:ascii="Arial" w:hAnsi="Arial" w:cs="Arial"/>
          <w:lang w:val="en-US"/>
        </w:rPr>
        <w:t>Biosphere</w:t>
      </w:r>
      <w:bookmarkEnd w:id="2"/>
    </w:p>
    <w:p w:rsidR="0060076C" w:rsidRPr="00AD296B" w:rsidRDefault="0060076C" w:rsidP="004C70ED">
      <w:pPr>
        <w:spacing w:after="240" w:line="312" w:lineRule="auto"/>
        <w:ind w:firstLine="709"/>
        <w:rPr>
          <w:rFonts w:ascii="Times New Roman" w:hAnsi="Times New Roman" w:cs="Times New Roman"/>
          <w:sz w:val="24"/>
          <w:szCs w:val="24"/>
          <w:lang w:val="en-US"/>
        </w:rPr>
      </w:pPr>
      <w:r w:rsidRPr="00632763">
        <w:rPr>
          <w:rFonts w:ascii="Times New Roman" w:hAnsi="Times New Roman" w:cs="Times New Roman"/>
          <w:sz w:val="24"/>
          <w:szCs w:val="24"/>
          <w:lang w:val="en-US"/>
        </w:rPr>
        <w:t xml:space="preserve">The </w:t>
      </w:r>
      <w:del w:id="3" w:author="Σοφία Παρλακίδου" w:date="2018-03-25T00:52:00Z">
        <w:r w:rsidR="00F110DE" w:rsidDel="00F110DE">
          <w:rPr>
            <w:rFonts w:ascii="Times New Roman" w:hAnsi="Times New Roman" w:cs="Times New Roman"/>
            <w:sz w:val="24"/>
            <w:szCs w:val="24"/>
            <w:lang w:val="en-US"/>
          </w:rPr>
          <w:delText>biggest</w:delText>
        </w:r>
      </w:del>
      <w:ins w:id="4" w:author="Σοφία Παρλακίδου" w:date="2018-03-25T00:52:00Z">
        <w:r w:rsidR="00F110DE">
          <w:rPr>
            <w:rFonts w:ascii="Times New Roman" w:hAnsi="Times New Roman" w:cs="Times New Roman"/>
            <w:sz w:val="24"/>
            <w:szCs w:val="24"/>
            <w:lang w:val="en-US"/>
          </w:rPr>
          <w:t>largest</w:t>
        </w:r>
      </w:ins>
      <w:r w:rsidR="00F110DE">
        <w:rPr>
          <w:rFonts w:ascii="Times New Roman" w:hAnsi="Times New Roman" w:cs="Times New Roman"/>
          <w:sz w:val="24"/>
          <w:szCs w:val="24"/>
          <w:lang w:val="en-US"/>
        </w:rPr>
        <w:t xml:space="preserve"> </w:t>
      </w:r>
      <w:r w:rsidRPr="00632763">
        <w:rPr>
          <w:rFonts w:ascii="Times New Roman" w:hAnsi="Times New Roman" w:cs="Times New Roman"/>
          <w:sz w:val="24"/>
          <w:szCs w:val="24"/>
          <w:lang w:val="en-US"/>
        </w:rPr>
        <w:t xml:space="preserve">scale of ecological organization is the biosphere: the total sum of ecosystems on the planet. </w:t>
      </w:r>
      <w:r w:rsidR="00AD296B">
        <w:fldChar w:fldCharType="begin"/>
      </w:r>
      <w:r w:rsidR="00AD296B" w:rsidRPr="00AD296B">
        <w:rPr>
          <w:lang w:val="en-US"/>
        </w:rPr>
        <w:instrText xml:space="preserve"> HYPERLINK "https://en.wikipedia.org/wiki/Ecological_relationship" \o "Ecological relationship" </w:instrText>
      </w:r>
      <w:r w:rsidR="00AD296B">
        <w:fldChar w:fldCharType="separate"/>
      </w:r>
      <w:del w:id="5" w:author="mpampis" w:date="2018-03-24T21:08:00Z">
        <w:r w:rsidRPr="00AD296B" w:rsidDel="00DD33D8">
          <w:rPr>
            <w:rStyle w:val="-"/>
            <w:rFonts w:ascii="Times New Roman" w:hAnsi="Times New Roman" w:cs="Times New Roman"/>
            <w:color w:val="auto"/>
            <w:sz w:val="24"/>
            <w:szCs w:val="24"/>
            <w:u w:val="none"/>
            <w:lang w:val="en-US"/>
          </w:rPr>
          <w:delText>Ecological</w:delText>
        </w:r>
      </w:del>
      <w:ins w:id="6" w:author="mpampis" w:date="2018-03-24T21:08:00Z">
        <w:r w:rsidR="00DD33D8" w:rsidRPr="00AD296B">
          <w:rPr>
            <w:rStyle w:val="-"/>
            <w:rFonts w:ascii="Times New Roman" w:hAnsi="Times New Roman" w:cs="Times New Roman"/>
            <w:color w:val="auto"/>
            <w:sz w:val="24"/>
            <w:szCs w:val="24"/>
            <w:u w:val="none"/>
            <w:lang w:val="en-US"/>
          </w:rPr>
          <w:t>Environmental</w:t>
        </w:r>
      </w:ins>
      <w:r w:rsidRPr="00AD296B">
        <w:rPr>
          <w:rStyle w:val="-"/>
          <w:rFonts w:ascii="Times New Roman" w:hAnsi="Times New Roman" w:cs="Times New Roman"/>
          <w:color w:val="auto"/>
          <w:sz w:val="24"/>
          <w:szCs w:val="24"/>
          <w:u w:val="none"/>
          <w:lang w:val="en-US"/>
        </w:rPr>
        <w:t xml:space="preserve"> relationships</w:t>
      </w:r>
      <w:r w:rsidR="00AD296B">
        <w:rPr>
          <w:rStyle w:val="-"/>
          <w:rFonts w:ascii="Times New Roman" w:hAnsi="Times New Roman" w:cs="Times New Roman"/>
          <w:color w:val="auto"/>
          <w:sz w:val="24"/>
          <w:szCs w:val="24"/>
          <w:u w:val="none"/>
        </w:rPr>
        <w:fldChar w:fldCharType="end"/>
      </w:r>
      <w:r w:rsidRPr="00AD296B">
        <w:rPr>
          <w:rFonts w:ascii="Times New Roman" w:hAnsi="Times New Roman" w:cs="Times New Roman"/>
          <w:sz w:val="24"/>
          <w:szCs w:val="24"/>
          <w:lang w:val="en-US"/>
        </w:rPr>
        <w:t xml:space="preserve"> regulate the flux of energy, nutrients, and climate all the way up to the planetary scale. For example, the </w:t>
      </w:r>
      <w:del w:id="7" w:author="mpampis" w:date="2018-03-24T21:10:00Z">
        <w:r w:rsidRPr="00AD296B" w:rsidDel="00DD33D8">
          <w:rPr>
            <w:rFonts w:ascii="Times New Roman" w:hAnsi="Times New Roman" w:cs="Times New Roman"/>
            <w:sz w:val="24"/>
            <w:szCs w:val="24"/>
            <w:lang w:val="en-US"/>
          </w:rPr>
          <w:delText>dynamic</w:delText>
        </w:r>
      </w:del>
      <w:ins w:id="8" w:author="mpampis" w:date="2018-03-24T21:10:00Z">
        <w:r w:rsidR="00DD33D8" w:rsidRPr="00AD296B">
          <w:rPr>
            <w:rFonts w:ascii="Times New Roman" w:hAnsi="Times New Roman" w:cs="Times New Roman"/>
            <w:sz w:val="24"/>
            <w:szCs w:val="24"/>
            <w:lang w:val="en-US"/>
          </w:rPr>
          <w:t>active</w:t>
        </w:r>
      </w:ins>
      <w:r w:rsidRPr="00AD296B">
        <w:rPr>
          <w:rFonts w:ascii="Times New Roman" w:hAnsi="Times New Roman" w:cs="Times New Roman"/>
          <w:sz w:val="24"/>
          <w:szCs w:val="24"/>
          <w:lang w:val="en-US"/>
        </w:rPr>
        <w:t xml:space="preserve"> history of the planetary atmosphere's CO2 and O2 composition has been affected by the biogenic flux of gases coming from respiration and photosynthesis, with levels fluctuating over time in relation to the ecology and evolution of plants and animals. Ecological theory has also been used to explain self-emergent regulatory phenomena at the </w:t>
      </w:r>
      <w:del w:id="9" w:author="mpampis" w:date="2018-03-24T21:09:00Z">
        <w:r w:rsidRPr="00AD296B" w:rsidDel="00DD33D8">
          <w:rPr>
            <w:rFonts w:ascii="Times New Roman" w:hAnsi="Times New Roman" w:cs="Times New Roman"/>
            <w:sz w:val="24"/>
            <w:szCs w:val="24"/>
            <w:lang w:val="en-US"/>
          </w:rPr>
          <w:delText>planetary</w:delText>
        </w:r>
      </w:del>
      <w:ins w:id="10" w:author="mpampis" w:date="2018-03-24T21:09:00Z">
        <w:r w:rsidR="00DD33D8" w:rsidRPr="00AD296B">
          <w:rPr>
            <w:rFonts w:ascii="Times New Roman" w:hAnsi="Times New Roman" w:cs="Times New Roman"/>
            <w:sz w:val="24"/>
            <w:szCs w:val="24"/>
            <w:lang w:val="en-US"/>
          </w:rPr>
          <w:t>earthly</w:t>
        </w:r>
      </w:ins>
      <w:r w:rsidRPr="00AD296B">
        <w:rPr>
          <w:rFonts w:ascii="Times New Roman" w:hAnsi="Times New Roman" w:cs="Times New Roman"/>
          <w:sz w:val="24"/>
          <w:szCs w:val="24"/>
          <w:lang w:val="en-US"/>
        </w:rPr>
        <w:t xml:space="preserve"> scale: for example, the </w:t>
      </w:r>
      <w:hyperlink r:id="rId12" w:tooltip="Gaia hypothesis" w:history="1">
        <w:r w:rsidRPr="00AD296B">
          <w:rPr>
            <w:rStyle w:val="-"/>
            <w:rFonts w:ascii="Times New Roman" w:hAnsi="Times New Roman" w:cs="Times New Roman"/>
            <w:color w:val="auto"/>
            <w:sz w:val="24"/>
            <w:szCs w:val="24"/>
            <w:u w:val="none"/>
            <w:lang w:val="en-US"/>
          </w:rPr>
          <w:t>Gaia hypothesis</w:t>
        </w:r>
      </w:hyperlink>
      <w:r w:rsidRPr="00AD296B">
        <w:rPr>
          <w:rFonts w:ascii="Times New Roman" w:hAnsi="Times New Roman" w:cs="Times New Roman"/>
          <w:sz w:val="24"/>
          <w:szCs w:val="24"/>
          <w:lang w:val="en-US"/>
        </w:rPr>
        <w:t xml:space="preserve"> is an example of </w:t>
      </w:r>
      <w:hyperlink r:id="rId13" w:tooltip="Holism" w:history="1">
        <w:r w:rsidRPr="00AD296B">
          <w:rPr>
            <w:rStyle w:val="-"/>
            <w:rFonts w:ascii="Times New Roman" w:hAnsi="Times New Roman" w:cs="Times New Roman"/>
            <w:color w:val="auto"/>
            <w:sz w:val="24"/>
            <w:szCs w:val="24"/>
            <w:u w:val="none"/>
            <w:lang w:val="en-US"/>
          </w:rPr>
          <w:t>holism</w:t>
        </w:r>
      </w:hyperlink>
      <w:r w:rsidRPr="00AD296B">
        <w:rPr>
          <w:rFonts w:ascii="Times New Roman" w:hAnsi="Times New Roman" w:cs="Times New Roman"/>
          <w:sz w:val="24"/>
          <w:szCs w:val="24"/>
          <w:lang w:val="en-US"/>
        </w:rPr>
        <w:t xml:space="preserve"> applied in </w:t>
      </w:r>
      <w:del w:id="11" w:author="Σοφία Παρλακίδου" w:date="2018-03-25T00:39:00Z">
        <w:r w:rsidRPr="00AD296B" w:rsidDel="00EE2124">
          <w:rPr>
            <w:rFonts w:ascii="Times New Roman" w:hAnsi="Times New Roman" w:cs="Times New Roman"/>
            <w:sz w:val="24"/>
            <w:szCs w:val="24"/>
            <w:lang w:val="en-US"/>
          </w:rPr>
          <w:delText>ecological</w:delText>
        </w:r>
      </w:del>
      <w:ins w:id="12" w:author="Σοφία Παρλακίδου" w:date="2018-03-25T00:39:00Z">
        <w:r w:rsidR="00EE2124" w:rsidRPr="00AD296B">
          <w:rPr>
            <w:rFonts w:ascii="Times New Roman" w:hAnsi="Times New Roman" w:cs="Times New Roman"/>
            <w:sz w:val="24"/>
            <w:szCs w:val="24"/>
            <w:lang w:val="en-US"/>
          </w:rPr>
          <w:t>environmental</w:t>
        </w:r>
      </w:ins>
      <w:r w:rsidRPr="00AD296B">
        <w:rPr>
          <w:rFonts w:ascii="Times New Roman" w:hAnsi="Times New Roman" w:cs="Times New Roman"/>
          <w:sz w:val="24"/>
          <w:szCs w:val="24"/>
          <w:lang w:val="en-US"/>
        </w:rPr>
        <w:t xml:space="preserve"> theory. The Gaia hypothesis states that there is an emergent </w:t>
      </w:r>
      <w:hyperlink r:id="rId14" w:tooltip="Feedback loop" w:history="1">
        <w:r w:rsidRPr="00AD296B">
          <w:rPr>
            <w:rStyle w:val="-"/>
            <w:rFonts w:ascii="Times New Roman" w:hAnsi="Times New Roman" w:cs="Times New Roman"/>
            <w:color w:val="auto"/>
            <w:sz w:val="24"/>
            <w:szCs w:val="24"/>
            <w:u w:val="none"/>
            <w:lang w:val="en-US"/>
          </w:rPr>
          <w:t>feedback loop</w:t>
        </w:r>
      </w:hyperlink>
      <w:r w:rsidRPr="00AD296B">
        <w:rPr>
          <w:rFonts w:ascii="Times New Roman" w:hAnsi="Times New Roman" w:cs="Times New Roman"/>
          <w:sz w:val="24"/>
          <w:szCs w:val="24"/>
          <w:lang w:val="en-US"/>
        </w:rPr>
        <w:t xml:space="preserve"> generated by the metabolism of living organisms that maintains the core temperature of the Earth and atmospheric conditions within a narrow self-regulating range of tolerance.</w:t>
      </w:r>
    </w:p>
    <w:p w:rsidR="0060076C" w:rsidRPr="00AD296B" w:rsidRDefault="0060076C" w:rsidP="004C70ED">
      <w:pPr>
        <w:spacing w:after="240" w:line="312" w:lineRule="auto"/>
        <w:ind w:firstLine="709"/>
        <w:rPr>
          <w:rFonts w:ascii="Times New Roman" w:hAnsi="Times New Roman" w:cs="Times New Roman"/>
          <w:sz w:val="24"/>
          <w:szCs w:val="24"/>
          <w:lang w:val="en-US"/>
        </w:rPr>
      </w:pPr>
      <w:r w:rsidRPr="00AD296B">
        <w:rPr>
          <w:rFonts w:ascii="Times New Roman" w:hAnsi="Times New Roman" w:cs="Times New Roman"/>
          <w:sz w:val="24"/>
          <w:szCs w:val="24"/>
          <w:lang w:val="en-US"/>
        </w:rPr>
        <w:t xml:space="preserve">The biosphere (from </w:t>
      </w:r>
      <w:hyperlink r:id="rId15" w:tooltip="Ancient Greek" w:history="1">
        <w:r w:rsidRPr="00AD296B">
          <w:rPr>
            <w:rStyle w:val="-"/>
            <w:rFonts w:ascii="Times New Roman" w:hAnsi="Times New Roman" w:cs="Times New Roman"/>
            <w:color w:val="auto"/>
            <w:sz w:val="24"/>
            <w:szCs w:val="24"/>
            <w:u w:val="none"/>
            <w:lang w:val="en-US"/>
          </w:rPr>
          <w:t>Greek</w:t>
        </w:r>
      </w:hyperlink>
      <w:r w:rsidRPr="00AD296B">
        <w:rPr>
          <w:rFonts w:ascii="Times New Roman" w:hAnsi="Times New Roman" w:cs="Times New Roman"/>
          <w:sz w:val="24"/>
          <w:szCs w:val="24"/>
          <w:lang w:val="en-US"/>
        </w:rPr>
        <w:t xml:space="preserve"> </w:t>
      </w:r>
      <w:r w:rsidRPr="004C70ED">
        <w:rPr>
          <w:rFonts w:ascii="Times New Roman" w:hAnsi="Times New Roman" w:cs="Times New Roman"/>
          <w:sz w:val="24"/>
          <w:szCs w:val="24"/>
        </w:rPr>
        <w:t>βίος</w:t>
      </w:r>
      <w:r w:rsidRPr="00AD296B">
        <w:rPr>
          <w:rFonts w:ascii="Times New Roman" w:hAnsi="Times New Roman" w:cs="Times New Roman"/>
          <w:sz w:val="24"/>
          <w:szCs w:val="24"/>
          <w:lang w:val="en-US"/>
        </w:rPr>
        <w:t xml:space="preserve"> </w:t>
      </w:r>
      <w:proofErr w:type="spellStart"/>
      <w:r w:rsidRPr="00AD296B">
        <w:rPr>
          <w:rFonts w:ascii="Times New Roman" w:hAnsi="Times New Roman" w:cs="Times New Roman"/>
          <w:sz w:val="24"/>
          <w:szCs w:val="24"/>
          <w:lang w:val="en-US"/>
        </w:rPr>
        <w:t>bíos</w:t>
      </w:r>
      <w:proofErr w:type="spellEnd"/>
      <w:r w:rsidRPr="00AD296B">
        <w:rPr>
          <w:rFonts w:ascii="Times New Roman" w:hAnsi="Times New Roman" w:cs="Times New Roman"/>
          <w:sz w:val="24"/>
          <w:szCs w:val="24"/>
          <w:lang w:val="en-US"/>
        </w:rPr>
        <w:t xml:space="preserve"> "life" and </w:t>
      </w:r>
      <w:proofErr w:type="spellStart"/>
      <w:r w:rsidRPr="004C70ED">
        <w:rPr>
          <w:rFonts w:ascii="Times New Roman" w:hAnsi="Times New Roman" w:cs="Times New Roman"/>
          <w:sz w:val="24"/>
          <w:szCs w:val="24"/>
        </w:rPr>
        <w:t>σφαῖρα</w:t>
      </w:r>
      <w:proofErr w:type="spellEnd"/>
      <w:r w:rsidRPr="00AD296B">
        <w:rPr>
          <w:rFonts w:ascii="Times New Roman" w:hAnsi="Times New Roman" w:cs="Times New Roman"/>
          <w:sz w:val="24"/>
          <w:szCs w:val="24"/>
          <w:lang w:val="en-US"/>
        </w:rPr>
        <w:t xml:space="preserve"> </w:t>
      </w:r>
      <w:proofErr w:type="spellStart"/>
      <w:r w:rsidRPr="00AD296B">
        <w:rPr>
          <w:rFonts w:ascii="Times New Roman" w:hAnsi="Times New Roman" w:cs="Times New Roman"/>
          <w:sz w:val="24"/>
          <w:szCs w:val="24"/>
          <w:lang w:val="en-US"/>
        </w:rPr>
        <w:t>sphaira</w:t>
      </w:r>
      <w:proofErr w:type="spellEnd"/>
      <w:r w:rsidRPr="00AD296B">
        <w:rPr>
          <w:rFonts w:ascii="Times New Roman" w:hAnsi="Times New Roman" w:cs="Times New Roman"/>
          <w:sz w:val="24"/>
          <w:szCs w:val="24"/>
          <w:lang w:val="en-US"/>
        </w:rPr>
        <w:t xml:space="preserve"> "sphere") also known as the ecosphere (from Greek </w:t>
      </w:r>
      <w:proofErr w:type="spellStart"/>
      <w:r w:rsidRPr="004C70ED">
        <w:rPr>
          <w:rFonts w:ascii="Times New Roman" w:hAnsi="Times New Roman" w:cs="Times New Roman"/>
          <w:sz w:val="24"/>
          <w:szCs w:val="24"/>
        </w:rPr>
        <w:t>οἶκος</w:t>
      </w:r>
      <w:proofErr w:type="spellEnd"/>
      <w:r w:rsidRPr="00AD296B">
        <w:rPr>
          <w:rFonts w:ascii="Times New Roman" w:hAnsi="Times New Roman" w:cs="Times New Roman"/>
          <w:sz w:val="24"/>
          <w:szCs w:val="24"/>
          <w:lang w:val="en-US"/>
        </w:rPr>
        <w:t xml:space="preserve"> </w:t>
      </w:r>
      <w:proofErr w:type="spellStart"/>
      <w:r w:rsidRPr="00AD296B">
        <w:rPr>
          <w:rFonts w:ascii="Times New Roman" w:hAnsi="Times New Roman" w:cs="Times New Roman"/>
          <w:sz w:val="24"/>
          <w:szCs w:val="24"/>
          <w:lang w:val="en-US"/>
        </w:rPr>
        <w:t>oîkos</w:t>
      </w:r>
      <w:proofErr w:type="spellEnd"/>
      <w:r w:rsidRPr="00AD296B">
        <w:rPr>
          <w:rFonts w:ascii="Times New Roman" w:hAnsi="Times New Roman" w:cs="Times New Roman"/>
          <w:sz w:val="24"/>
          <w:szCs w:val="24"/>
          <w:lang w:val="en-US"/>
        </w:rPr>
        <w:t xml:space="preserve"> "environment" and </w:t>
      </w:r>
      <w:proofErr w:type="spellStart"/>
      <w:r w:rsidRPr="004C70ED">
        <w:rPr>
          <w:rFonts w:ascii="Times New Roman" w:hAnsi="Times New Roman" w:cs="Times New Roman"/>
          <w:sz w:val="24"/>
          <w:szCs w:val="24"/>
        </w:rPr>
        <w:t>σφαῖρα</w:t>
      </w:r>
      <w:proofErr w:type="spellEnd"/>
      <w:r w:rsidRPr="00AD296B">
        <w:rPr>
          <w:rFonts w:ascii="Times New Roman" w:hAnsi="Times New Roman" w:cs="Times New Roman"/>
          <w:sz w:val="24"/>
          <w:szCs w:val="24"/>
          <w:lang w:val="en-US"/>
        </w:rPr>
        <w:t xml:space="preserve">), is the worldwide sum of all </w:t>
      </w:r>
      <w:hyperlink r:id="rId16" w:tooltip="Ecosystem" w:history="1">
        <w:r w:rsidRPr="00AD296B">
          <w:rPr>
            <w:rStyle w:val="-"/>
            <w:rFonts w:ascii="Times New Roman" w:hAnsi="Times New Roman" w:cs="Times New Roman"/>
            <w:color w:val="auto"/>
            <w:sz w:val="24"/>
            <w:szCs w:val="24"/>
            <w:u w:val="none"/>
            <w:lang w:val="en-US"/>
          </w:rPr>
          <w:t>ecosystems</w:t>
        </w:r>
      </w:hyperlink>
      <w:r w:rsidRPr="00AD296B">
        <w:rPr>
          <w:rFonts w:ascii="Times New Roman" w:hAnsi="Times New Roman" w:cs="Times New Roman"/>
          <w:sz w:val="24"/>
          <w:szCs w:val="24"/>
          <w:lang w:val="en-US"/>
        </w:rPr>
        <w:t xml:space="preserve">. It can also be termed the zone of </w:t>
      </w:r>
      <w:hyperlink r:id="rId17" w:tooltip="Life" w:history="1">
        <w:r w:rsidRPr="00AD296B">
          <w:rPr>
            <w:rStyle w:val="-"/>
            <w:rFonts w:ascii="Times New Roman" w:hAnsi="Times New Roman" w:cs="Times New Roman"/>
            <w:color w:val="auto"/>
            <w:sz w:val="24"/>
            <w:szCs w:val="24"/>
            <w:u w:val="none"/>
            <w:lang w:val="en-US"/>
          </w:rPr>
          <w:t>life</w:t>
        </w:r>
      </w:hyperlink>
      <w:r w:rsidRPr="00AD296B">
        <w:rPr>
          <w:rFonts w:ascii="Times New Roman" w:hAnsi="Times New Roman" w:cs="Times New Roman"/>
          <w:sz w:val="24"/>
          <w:szCs w:val="24"/>
          <w:lang w:val="en-US"/>
        </w:rPr>
        <w:t xml:space="preserve"> on </w:t>
      </w:r>
      <w:hyperlink r:id="rId18" w:tooltip="Earth" w:history="1">
        <w:r w:rsidRPr="00AD296B">
          <w:rPr>
            <w:rStyle w:val="-"/>
            <w:rFonts w:ascii="Times New Roman" w:hAnsi="Times New Roman" w:cs="Times New Roman"/>
            <w:color w:val="auto"/>
            <w:sz w:val="24"/>
            <w:szCs w:val="24"/>
            <w:u w:val="none"/>
            <w:lang w:val="en-US"/>
          </w:rPr>
          <w:t>Earth</w:t>
        </w:r>
      </w:hyperlink>
      <w:r w:rsidRPr="00AD296B">
        <w:rPr>
          <w:rFonts w:ascii="Times New Roman" w:hAnsi="Times New Roman" w:cs="Times New Roman"/>
          <w:sz w:val="24"/>
          <w:szCs w:val="24"/>
          <w:lang w:val="en-US"/>
        </w:rPr>
        <w:t xml:space="preserve">, a closed system (apart from </w:t>
      </w:r>
      <w:hyperlink r:id="rId19" w:tooltip="Sun" w:history="1">
        <w:r w:rsidRPr="00AD296B">
          <w:rPr>
            <w:rStyle w:val="-"/>
            <w:rFonts w:ascii="Times New Roman" w:hAnsi="Times New Roman" w:cs="Times New Roman"/>
            <w:color w:val="auto"/>
            <w:sz w:val="24"/>
            <w:szCs w:val="24"/>
            <w:u w:val="none"/>
            <w:lang w:val="en-US"/>
          </w:rPr>
          <w:t>solar</w:t>
        </w:r>
      </w:hyperlink>
      <w:r w:rsidRPr="00AD296B">
        <w:rPr>
          <w:rFonts w:ascii="Times New Roman" w:hAnsi="Times New Roman" w:cs="Times New Roman"/>
          <w:sz w:val="24"/>
          <w:szCs w:val="24"/>
          <w:lang w:val="en-US"/>
        </w:rPr>
        <w:t xml:space="preserve"> and </w:t>
      </w:r>
      <w:hyperlink r:id="rId20" w:tooltip="Cosmic radiation" w:history="1">
        <w:r w:rsidRPr="00AD296B">
          <w:rPr>
            <w:rStyle w:val="-"/>
            <w:rFonts w:ascii="Times New Roman" w:hAnsi="Times New Roman" w:cs="Times New Roman"/>
            <w:color w:val="auto"/>
            <w:sz w:val="24"/>
            <w:szCs w:val="24"/>
            <w:u w:val="none"/>
            <w:lang w:val="en-US"/>
          </w:rPr>
          <w:t>cosmic radiation</w:t>
        </w:r>
      </w:hyperlink>
      <w:r w:rsidRPr="00AD296B">
        <w:rPr>
          <w:rFonts w:ascii="Times New Roman" w:hAnsi="Times New Roman" w:cs="Times New Roman"/>
          <w:sz w:val="24"/>
          <w:szCs w:val="24"/>
          <w:lang w:val="en-US"/>
        </w:rPr>
        <w:t xml:space="preserve"> and </w:t>
      </w:r>
      <w:hyperlink r:id="rId21" w:tooltip="Heat" w:history="1">
        <w:r w:rsidRPr="00AD296B">
          <w:rPr>
            <w:rStyle w:val="-"/>
            <w:rFonts w:ascii="Times New Roman" w:hAnsi="Times New Roman" w:cs="Times New Roman"/>
            <w:color w:val="auto"/>
            <w:sz w:val="24"/>
            <w:szCs w:val="24"/>
            <w:u w:val="none"/>
            <w:lang w:val="en-US"/>
          </w:rPr>
          <w:t>heat</w:t>
        </w:r>
      </w:hyperlink>
      <w:r w:rsidRPr="00AD296B">
        <w:rPr>
          <w:rFonts w:ascii="Times New Roman" w:hAnsi="Times New Roman" w:cs="Times New Roman"/>
          <w:sz w:val="24"/>
          <w:szCs w:val="24"/>
          <w:lang w:val="en-US"/>
        </w:rPr>
        <w:t xml:space="preserve"> from the interior of the Earth), and largely self-regulating.</w:t>
      </w:r>
      <w:r w:rsidR="006008D0">
        <w:rPr>
          <w:rFonts w:ascii="Times New Roman" w:hAnsi="Times New Roman" w:cs="Times New Roman"/>
          <w:sz w:val="24"/>
          <w:szCs w:val="24"/>
          <w:lang w:val="en-US"/>
        </w:rPr>
        <w:t xml:space="preserve"> </w:t>
      </w:r>
      <w:r w:rsidRPr="00AD296B">
        <w:rPr>
          <w:rFonts w:ascii="Times New Roman" w:hAnsi="Times New Roman" w:cs="Times New Roman"/>
          <w:sz w:val="24"/>
          <w:szCs w:val="24"/>
          <w:lang w:val="en-US"/>
        </w:rPr>
        <w:t xml:space="preserve">By the most general </w:t>
      </w:r>
      <w:hyperlink r:id="rId22" w:tooltip="Geophysiology" w:history="1">
        <w:proofErr w:type="spellStart"/>
        <w:r w:rsidRPr="00AD296B">
          <w:rPr>
            <w:rStyle w:val="-"/>
            <w:rFonts w:ascii="Times New Roman" w:hAnsi="Times New Roman" w:cs="Times New Roman"/>
            <w:color w:val="auto"/>
            <w:sz w:val="24"/>
            <w:szCs w:val="24"/>
            <w:u w:val="none"/>
            <w:lang w:val="en-US"/>
          </w:rPr>
          <w:t>biophysiological</w:t>
        </w:r>
        <w:proofErr w:type="spellEnd"/>
      </w:hyperlink>
      <w:r w:rsidRPr="00AD296B">
        <w:rPr>
          <w:rFonts w:ascii="Times New Roman" w:hAnsi="Times New Roman" w:cs="Times New Roman"/>
          <w:sz w:val="24"/>
          <w:szCs w:val="24"/>
          <w:lang w:val="en-US"/>
        </w:rPr>
        <w:t xml:space="preserve"> definition, the biosphere is the global </w:t>
      </w:r>
      <w:r w:rsidRPr="002E3E3E">
        <w:rPr>
          <w:rFonts w:ascii="Times New Roman" w:hAnsi="Times New Roman" w:cs="Times New Roman"/>
          <w:sz w:val="24"/>
          <w:szCs w:val="24"/>
          <w:lang w:val="en-US"/>
        </w:rPr>
        <w:t>ecological</w:t>
      </w:r>
      <w:r w:rsidRPr="00AD296B">
        <w:rPr>
          <w:rFonts w:ascii="Times New Roman" w:hAnsi="Times New Roman" w:cs="Times New Roman"/>
          <w:sz w:val="24"/>
          <w:szCs w:val="24"/>
          <w:lang w:val="en-US"/>
        </w:rPr>
        <w:t xml:space="preserve"> system integrating all </w:t>
      </w:r>
      <w:r w:rsidRPr="002E3E3E">
        <w:rPr>
          <w:rFonts w:ascii="Times New Roman" w:hAnsi="Times New Roman" w:cs="Times New Roman"/>
          <w:sz w:val="24"/>
          <w:szCs w:val="24"/>
          <w:lang w:val="en-US"/>
        </w:rPr>
        <w:t>living beings</w:t>
      </w:r>
      <w:r w:rsidRPr="00AD296B">
        <w:rPr>
          <w:rFonts w:ascii="Times New Roman" w:hAnsi="Times New Roman" w:cs="Times New Roman"/>
          <w:sz w:val="24"/>
          <w:szCs w:val="24"/>
          <w:lang w:val="en-US"/>
        </w:rPr>
        <w:t xml:space="preserve"> and their relationships, including their interaction with the elements of the </w:t>
      </w:r>
      <w:r w:rsidRPr="002E3E3E">
        <w:rPr>
          <w:rFonts w:ascii="Times New Roman" w:hAnsi="Times New Roman" w:cs="Times New Roman"/>
          <w:sz w:val="24"/>
          <w:szCs w:val="24"/>
          <w:lang w:val="en-US"/>
        </w:rPr>
        <w:t>lithosphere</w:t>
      </w:r>
      <w:r w:rsidRPr="00AD296B">
        <w:rPr>
          <w:rFonts w:ascii="Times New Roman" w:hAnsi="Times New Roman" w:cs="Times New Roman"/>
          <w:sz w:val="24"/>
          <w:szCs w:val="24"/>
          <w:lang w:val="en-US"/>
        </w:rPr>
        <w:t xml:space="preserve">, </w:t>
      </w:r>
      <w:r w:rsidRPr="002E3E3E">
        <w:rPr>
          <w:rFonts w:ascii="Times New Roman" w:hAnsi="Times New Roman" w:cs="Times New Roman"/>
          <w:sz w:val="24"/>
          <w:szCs w:val="24"/>
          <w:lang w:val="en-US"/>
        </w:rPr>
        <w:t>geosphere</w:t>
      </w:r>
      <w:r w:rsidRPr="00AD296B">
        <w:rPr>
          <w:rFonts w:ascii="Times New Roman" w:hAnsi="Times New Roman" w:cs="Times New Roman"/>
          <w:sz w:val="24"/>
          <w:szCs w:val="24"/>
          <w:lang w:val="en-US"/>
        </w:rPr>
        <w:t xml:space="preserve">, </w:t>
      </w:r>
      <w:r w:rsidRPr="002E3E3E">
        <w:rPr>
          <w:rFonts w:ascii="Times New Roman" w:hAnsi="Times New Roman" w:cs="Times New Roman"/>
          <w:sz w:val="24"/>
          <w:szCs w:val="24"/>
          <w:lang w:val="en-US"/>
        </w:rPr>
        <w:t>hydrosphere</w:t>
      </w:r>
      <w:r w:rsidRPr="00AD296B">
        <w:rPr>
          <w:rFonts w:ascii="Times New Roman" w:hAnsi="Times New Roman" w:cs="Times New Roman"/>
          <w:sz w:val="24"/>
          <w:szCs w:val="24"/>
          <w:lang w:val="en-US"/>
        </w:rPr>
        <w:t xml:space="preserve">, and </w:t>
      </w:r>
      <w:r w:rsidRPr="002E3E3E">
        <w:rPr>
          <w:rFonts w:ascii="Times New Roman" w:hAnsi="Times New Roman" w:cs="Times New Roman"/>
          <w:sz w:val="24"/>
          <w:szCs w:val="24"/>
          <w:lang w:val="en-US"/>
        </w:rPr>
        <w:t>atmosphere</w:t>
      </w:r>
      <w:r w:rsidRPr="00AD296B">
        <w:rPr>
          <w:rFonts w:ascii="Times New Roman" w:hAnsi="Times New Roman" w:cs="Times New Roman"/>
          <w:sz w:val="24"/>
          <w:szCs w:val="24"/>
          <w:lang w:val="en-US"/>
        </w:rPr>
        <w:t xml:space="preserve">. The biosphere is postulated to have </w:t>
      </w:r>
      <w:r w:rsidRPr="002E3E3E">
        <w:rPr>
          <w:rFonts w:ascii="Times New Roman" w:hAnsi="Times New Roman" w:cs="Times New Roman"/>
          <w:sz w:val="24"/>
          <w:szCs w:val="24"/>
          <w:lang w:val="en-US"/>
        </w:rPr>
        <w:t>evolved</w:t>
      </w:r>
      <w:r w:rsidRPr="00AD296B">
        <w:rPr>
          <w:rFonts w:ascii="Times New Roman" w:hAnsi="Times New Roman" w:cs="Times New Roman"/>
          <w:sz w:val="24"/>
          <w:szCs w:val="24"/>
          <w:lang w:val="en-US"/>
        </w:rPr>
        <w:t xml:space="preserve">, beginning with a process of </w:t>
      </w:r>
      <w:proofErr w:type="spellStart"/>
      <w:r w:rsidRPr="002E3E3E">
        <w:rPr>
          <w:rFonts w:ascii="Times New Roman" w:hAnsi="Times New Roman" w:cs="Times New Roman"/>
          <w:sz w:val="24"/>
          <w:szCs w:val="24"/>
          <w:lang w:val="en-US"/>
        </w:rPr>
        <w:t>biopoiesis</w:t>
      </w:r>
      <w:proofErr w:type="spellEnd"/>
      <w:r w:rsidRPr="00AD296B">
        <w:rPr>
          <w:rFonts w:ascii="Times New Roman" w:hAnsi="Times New Roman" w:cs="Times New Roman"/>
          <w:sz w:val="24"/>
          <w:szCs w:val="24"/>
          <w:lang w:val="en-US"/>
        </w:rPr>
        <w:t xml:space="preserve"> (life created naturally from non-living matter, such as simple organic compounds) or </w:t>
      </w:r>
      <w:hyperlink r:id="rId23" w:tooltip="Biogenesis" w:history="1">
        <w:r w:rsidRPr="00AD296B">
          <w:rPr>
            <w:rStyle w:val="-"/>
            <w:rFonts w:ascii="Times New Roman" w:hAnsi="Times New Roman" w:cs="Times New Roman"/>
            <w:color w:val="auto"/>
            <w:sz w:val="24"/>
            <w:szCs w:val="24"/>
            <w:u w:val="none"/>
            <w:lang w:val="en-US"/>
          </w:rPr>
          <w:t>biogenesis</w:t>
        </w:r>
      </w:hyperlink>
      <w:r w:rsidRPr="00AD296B">
        <w:rPr>
          <w:rFonts w:ascii="Times New Roman" w:hAnsi="Times New Roman" w:cs="Times New Roman"/>
          <w:sz w:val="24"/>
          <w:szCs w:val="24"/>
          <w:lang w:val="en-US"/>
        </w:rPr>
        <w:t xml:space="preserve"> (life created from living matter), at least some 3.5 billion years ago</w:t>
      </w:r>
      <w:r w:rsidR="006008D0">
        <w:rPr>
          <w:rFonts w:ascii="Times New Roman" w:hAnsi="Times New Roman" w:cs="Times New Roman"/>
          <w:sz w:val="24"/>
          <w:szCs w:val="24"/>
          <w:lang w:val="en-US"/>
        </w:rPr>
        <w:t>.</w:t>
      </w:r>
    </w:p>
    <w:p w:rsidR="0060076C" w:rsidRPr="00AD296B" w:rsidRDefault="0060076C" w:rsidP="004C70ED">
      <w:pPr>
        <w:spacing w:after="240" w:line="312" w:lineRule="auto"/>
        <w:ind w:firstLine="709"/>
        <w:rPr>
          <w:rFonts w:ascii="Times New Roman" w:hAnsi="Times New Roman" w:cs="Times New Roman"/>
          <w:sz w:val="24"/>
          <w:szCs w:val="24"/>
          <w:lang w:val="en-US"/>
        </w:rPr>
      </w:pPr>
      <w:r w:rsidRPr="00AD296B">
        <w:rPr>
          <w:rFonts w:ascii="Times New Roman" w:hAnsi="Times New Roman" w:cs="Times New Roman"/>
          <w:sz w:val="24"/>
          <w:szCs w:val="24"/>
          <w:lang w:val="en-US"/>
        </w:rPr>
        <w:t xml:space="preserve">In a general sense, biospheres are any closed, self-regulating systems containing ecosystems. This includes artificial biospheres such as </w:t>
      </w:r>
      <w:hyperlink r:id="rId24" w:tooltip="Biosphere 2" w:history="1">
        <w:r w:rsidRPr="00AD296B">
          <w:rPr>
            <w:rStyle w:val="-"/>
            <w:rFonts w:ascii="Times New Roman" w:hAnsi="Times New Roman" w:cs="Times New Roman"/>
            <w:color w:val="auto"/>
            <w:sz w:val="24"/>
            <w:szCs w:val="24"/>
            <w:u w:val="none"/>
            <w:lang w:val="en-US"/>
          </w:rPr>
          <w:t>Biosphere 2</w:t>
        </w:r>
      </w:hyperlink>
      <w:r w:rsidRPr="00AD296B">
        <w:rPr>
          <w:rFonts w:ascii="Times New Roman" w:hAnsi="Times New Roman" w:cs="Times New Roman"/>
          <w:sz w:val="24"/>
          <w:szCs w:val="24"/>
          <w:lang w:val="en-US"/>
        </w:rPr>
        <w:t xml:space="preserve"> and </w:t>
      </w:r>
      <w:hyperlink r:id="rId25" w:tooltip="BIOS-3" w:history="1">
        <w:r w:rsidRPr="00AD296B">
          <w:rPr>
            <w:rStyle w:val="-"/>
            <w:rFonts w:ascii="Times New Roman" w:hAnsi="Times New Roman" w:cs="Times New Roman"/>
            <w:color w:val="auto"/>
            <w:sz w:val="24"/>
            <w:szCs w:val="24"/>
            <w:u w:val="none"/>
            <w:lang w:val="en-US"/>
          </w:rPr>
          <w:t>BIOS-3</w:t>
        </w:r>
      </w:hyperlink>
      <w:r w:rsidRPr="00AD296B">
        <w:rPr>
          <w:rFonts w:ascii="Times New Roman" w:hAnsi="Times New Roman" w:cs="Times New Roman"/>
          <w:sz w:val="24"/>
          <w:szCs w:val="24"/>
          <w:lang w:val="en-US"/>
        </w:rPr>
        <w:t>, and potentially ones on other planets or moons.</w:t>
      </w:r>
    </w:p>
    <w:p w:rsidR="00146565" w:rsidRPr="00AD296B" w:rsidRDefault="00146565" w:rsidP="004C70ED">
      <w:pPr>
        <w:spacing w:after="240" w:line="312" w:lineRule="auto"/>
        <w:ind w:firstLine="709"/>
        <w:rPr>
          <w:rFonts w:ascii="Times New Roman" w:hAnsi="Times New Roman" w:cs="Times New Roman"/>
          <w:sz w:val="24"/>
          <w:szCs w:val="24"/>
          <w:lang w:val="en-US"/>
        </w:rPr>
      </w:pPr>
      <w:r w:rsidRPr="00AD296B">
        <w:rPr>
          <w:rFonts w:ascii="Times New Roman" w:hAnsi="Times New Roman" w:cs="Times New Roman"/>
          <w:sz w:val="24"/>
          <w:szCs w:val="24"/>
          <w:lang w:val="en-US"/>
        </w:rPr>
        <w:t xml:space="preserve">The </w:t>
      </w:r>
      <w:hyperlink r:id="rId26" w:tooltip="Earliest known life forms" w:history="1">
        <w:r w:rsidRPr="00AD296B">
          <w:rPr>
            <w:rStyle w:val="-"/>
            <w:rFonts w:ascii="Times New Roman" w:hAnsi="Times New Roman" w:cs="Times New Roman"/>
            <w:color w:val="auto"/>
            <w:sz w:val="24"/>
            <w:szCs w:val="24"/>
            <w:u w:val="none"/>
            <w:lang w:val="en-US"/>
          </w:rPr>
          <w:t>earliest evidence</w:t>
        </w:r>
      </w:hyperlink>
      <w:r w:rsidRPr="00AD296B">
        <w:rPr>
          <w:rFonts w:ascii="Times New Roman" w:hAnsi="Times New Roman" w:cs="Times New Roman"/>
          <w:sz w:val="24"/>
          <w:szCs w:val="24"/>
          <w:lang w:val="en-US"/>
        </w:rPr>
        <w:t xml:space="preserve"> for </w:t>
      </w:r>
      <w:hyperlink r:id="rId27" w:tooltip="Life" w:history="1">
        <w:r w:rsidRPr="00AD296B">
          <w:rPr>
            <w:rStyle w:val="-"/>
            <w:rFonts w:ascii="Times New Roman" w:hAnsi="Times New Roman" w:cs="Times New Roman"/>
            <w:color w:val="auto"/>
            <w:sz w:val="24"/>
            <w:szCs w:val="24"/>
            <w:u w:val="none"/>
            <w:lang w:val="en-US"/>
          </w:rPr>
          <w:t>life on Earth</w:t>
        </w:r>
      </w:hyperlink>
      <w:r w:rsidRPr="00AD296B">
        <w:rPr>
          <w:rFonts w:ascii="Times New Roman" w:hAnsi="Times New Roman" w:cs="Times New Roman"/>
          <w:sz w:val="24"/>
          <w:szCs w:val="24"/>
          <w:lang w:val="en-US"/>
        </w:rPr>
        <w:t xml:space="preserve"> includes </w:t>
      </w:r>
      <w:hyperlink r:id="rId28" w:tooltip="Biogenic substance" w:history="1">
        <w:r w:rsidRPr="00AD296B">
          <w:rPr>
            <w:rStyle w:val="-"/>
            <w:rFonts w:ascii="Times New Roman" w:hAnsi="Times New Roman" w:cs="Times New Roman"/>
            <w:color w:val="auto"/>
            <w:sz w:val="24"/>
            <w:szCs w:val="24"/>
            <w:u w:val="none"/>
            <w:lang w:val="en-US"/>
          </w:rPr>
          <w:t>biogenic</w:t>
        </w:r>
      </w:hyperlink>
      <w:r w:rsidRPr="00AD296B">
        <w:rPr>
          <w:rFonts w:ascii="Times New Roman" w:hAnsi="Times New Roman" w:cs="Times New Roman"/>
          <w:sz w:val="24"/>
          <w:szCs w:val="24"/>
          <w:lang w:val="en-US"/>
        </w:rPr>
        <w:t xml:space="preserve"> </w:t>
      </w:r>
      <w:hyperlink r:id="rId29" w:tooltip="Graphite" w:history="1">
        <w:r w:rsidRPr="00AD296B">
          <w:rPr>
            <w:rStyle w:val="-"/>
            <w:rFonts w:ascii="Times New Roman" w:hAnsi="Times New Roman" w:cs="Times New Roman"/>
            <w:color w:val="auto"/>
            <w:sz w:val="24"/>
            <w:szCs w:val="24"/>
            <w:u w:val="none"/>
            <w:lang w:val="en-US"/>
          </w:rPr>
          <w:t>graphite</w:t>
        </w:r>
      </w:hyperlink>
      <w:r w:rsidRPr="00AD296B">
        <w:rPr>
          <w:rFonts w:ascii="Times New Roman" w:hAnsi="Times New Roman" w:cs="Times New Roman"/>
          <w:sz w:val="24"/>
          <w:szCs w:val="24"/>
          <w:lang w:val="en-US"/>
        </w:rPr>
        <w:t xml:space="preserve"> found in 3.7 billion-year-old </w:t>
      </w:r>
      <w:hyperlink r:id="rId30" w:tooltip="Metasediment" w:history="1">
        <w:r w:rsidRPr="00AD296B">
          <w:rPr>
            <w:rStyle w:val="-"/>
            <w:rFonts w:ascii="Times New Roman" w:hAnsi="Times New Roman" w:cs="Times New Roman"/>
            <w:color w:val="auto"/>
            <w:sz w:val="24"/>
            <w:szCs w:val="24"/>
            <w:u w:val="none"/>
            <w:lang w:val="en-US"/>
          </w:rPr>
          <w:t>metasedimentary rocks</w:t>
        </w:r>
      </w:hyperlink>
      <w:r w:rsidRPr="00AD296B">
        <w:rPr>
          <w:rFonts w:ascii="Times New Roman" w:hAnsi="Times New Roman" w:cs="Times New Roman"/>
          <w:sz w:val="24"/>
          <w:szCs w:val="24"/>
          <w:lang w:val="en-US"/>
        </w:rPr>
        <w:t xml:space="preserve"> from </w:t>
      </w:r>
      <w:hyperlink r:id="rId31" w:tooltip="Western Greenland" w:history="1">
        <w:r w:rsidRPr="00AD296B">
          <w:rPr>
            <w:rStyle w:val="-"/>
            <w:rFonts w:ascii="Times New Roman" w:hAnsi="Times New Roman" w:cs="Times New Roman"/>
            <w:color w:val="auto"/>
            <w:sz w:val="24"/>
            <w:szCs w:val="24"/>
            <w:u w:val="none"/>
            <w:lang w:val="en-US"/>
          </w:rPr>
          <w:t>Western Greenland</w:t>
        </w:r>
      </w:hyperlink>
      <w:r w:rsidRPr="00AD296B">
        <w:rPr>
          <w:rFonts w:ascii="Times New Roman" w:hAnsi="Times New Roman" w:cs="Times New Roman"/>
          <w:sz w:val="24"/>
          <w:szCs w:val="24"/>
          <w:lang w:val="en-US"/>
        </w:rPr>
        <w:t xml:space="preserve"> and </w:t>
      </w:r>
      <w:hyperlink r:id="rId32" w:tooltip="Microbial mat" w:history="1">
        <w:r w:rsidRPr="00AD296B">
          <w:rPr>
            <w:rStyle w:val="-"/>
            <w:rFonts w:ascii="Times New Roman" w:hAnsi="Times New Roman" w:cs="Times New Roman"/>
            <w:color w:val="auto"/>
            <w:sz w:val="24"/>
            <w:szCs w:val="24"/>
            <w:u w:val="none"/>
            <w:lang w:val="en-US"/>
          </w:rPr>
          <w:t>microbial mat</w:t>
        </w:r>
      </w:hyperlink>
      <w:r w:rsidRPr="00AD296B">
        <w:rPr>
          <w:rFonts w:ascii="Times New Roman" w:hAnsi="Times New Roman" w:cs="Times New Roman"/>
          <w:sz w:val="24"/>
          <w:szCs w:val="24"/>
          <w:lang w:val="en-US"/>
        </w:rPr>
        <w:t xml:space="preserve"> </w:t>
      </w:r>
      <w:hyperlink r:id="rId33" w:tooltip="Fossils" w:history="1">
        <w:r w:rsidRPr="00AD296B">
          <w:rPr>
            <w:rStyle w:val="-"/>
            <w:rFonts w:ascii="Times New Roman" w:hAnsi="Times New Roman" w:cs="Times New Roman"/>
            <w:color w:val="auto"/>
            <w:sz w:val="24"/>
            <w:szCs w:val="24"/>
            <w:u w:val="none"/>
            <w:lang w:val="en-US"/>
          </w:rPr>
          <w:t>fossils</w:t>
        </w:r>
      </w:hyperlink>
      <w:r w:rsidRPr="00AD296B">
        <w:rPr>
          <w:rFonts w:ascii="Times New Roman" w:hAnsi="Times New Roman" w:cs="Times New Roman"/>
          <w:sz w:val="24"/>
          <w:szCs w:val="24"/>
          <w:lang w:val="en-US"/>
        </w:rPr>
        <w:t xml:space="preserve"> found in 3.48 billion-year-old </w:t>
      </w:r>
      <w:r w:rsidRPr="002E3E3E">
        <w:rPr>
          <w:rFonts w:ascii="Times New Roman" w:hAnsi="Times New Roman" w:cs="Times New Roman"/>
          <w:sz w:val="24"/>
          <w:szCs w:val="24"/>
          <w:lang w:val="en-US"/>
        </w:rPr>
        <w:t>sandstone</w:t>
      </w:r>
      <w:r w:rsidRPr="00AD296B">
        <w:rPr>
          <w:rFonts w:ascii="Times New Roman" w:hAnsi="Times New Roman" w:cs="Times New Roman"/>
          <w:sz w:val="24"/>
          <w:szCs w:val="24"/>
          <w:lang w:val="en-US"/>
        </w:rPr>
        <w:t xml:space="preserve"> from </w:t>
      </w:r>
      <w:r w:rsidRPr="002E3E3E">
        <w:rPr>
          <w:rFonts w:ascii="Times New Roman" w:hAnsi="Times New Roman" w:cs="Times New Roman"/>
          <w:sz w:val="24"/>
          <w:szCs w:val="24"/>
          <w:lang w:val="en-US"/>
        </w:rPr>
        <w:t>Western Australia</w:t>
      </w:r>
      <w:r w:rsidR="006008D0">
        <w:rPr>
          <w:rFonts w:ascii="Times New Roman" w:hAnsi="Times New Roman" w:cs="Times New Roman"/>
          <w:sz w:val="24"/>
          <w:szCs w:val="24"/>
          <w:lang w:val="en-US"/>
        </w:rPr>
        <w:t xml:space="preserve">. </w:t>
      </w:r>
      <w:r w:rsidRPr="00AD296B">
        <w:rPr>
          <w:rFonts w:ascii="Times New Roman" w:hAnsi="Times New Roman" w:cs="Times New Roman"/>
          <w:sz w:val="24"/>
          <w:szCs w:val="24"/>
          <w:lang w:val="en-US"/>
        </w:rPr>
        <w:t xml:space="preserve">More recently, in 2015, "remains of </w:t>
      </w:r>
      <w:r w:rsidRPr="002E3E3E">
        <w:rPr>
          <w:rFonts w:ascii="Times New Roman" w:hAnsi="Times New Roman" w:cs="Times New Roman"/>
          <w:sz w:val="24"/>
          <w:szCs w:val="24"/>
          <w:lang w:val="en-US"/>
        </w:rPr>
        <w:t>biotic life</w:t>
      </w:r>
      <w:r w:rsidRPr="00AD296B">
        <w:rPr>
          <w:rFonts w:ascii="Times New Roman" w:hAnsi="Times New Roman" w:cs="Times New Roman"/>
          <w:sz w:val="24"/>
          <w:szCs w:val="24"/>
          <w:lang w:val="en-US"/>
        </w:rPr>
        <w:t>" were found in 4.1 billion-year-old rocks in Western Australia</w:t>
      </w:r>
      <w:r w:rsidR="006008D0">
        <w:rPr>
          <w:rFonts w:ascii="Times New Roman" w:hAnsi="Times New Roman" w:cs="Times New Roman"/>
          <w:sz w:val="24"/>
          <w:szCs w:val="24"/>
          <w:lang w:val="en-US"/>
        </w:rPr>
        <w:t xml:space="preserve">. </w:t>
      </w:r>
      <w:r w:rsidRPr="00AD296B">
        <w:rPr>
          <w:rFonts w:ascii="Times New Roman" w:hAnsi="Times New Roman" w:cs="Times New Roman"/>
          <w:sz w:val="24"/>
          <w:szCs w:val="24"/>
          <w:lang w:val="en-US"/>
        </w:rPr>
        <w:t xml:space="preserve">In 2017, putative fossilized </w:t>
      </w:r>
      <w:r w:rsidRPr="002E3E3E">
        <w:rPr>
          <w:rFonts w:ascii="Times New Roman" w:hAnsi="Times New Roman" w:cs="Times New Roman"/>
          <w:sz w:val="24"/>
          <w:szCs w:val="24"/>
          <w:lang w:val="en-US"/>
        </w:rPr>
        <w:t>microorganisms</w:t>
      </w:r>
      <w:r w:rsidRPr="00AD296B">
        <w:rPr>
          <w:rFonts w:ascii="Times New Roman" w:hAnsi="Times New Roman" w:cs="Times New Roman"/>
          <w:sz w:val="24"/>
          <w:szCs w:val="24"/>
          <w:lang w:val="en-US"/>
        </w:rPr>
        <w:t xml:space="preserve"> (or </w:t>
      </w:r>
      <w:r w:rsidRPr="002E3E3E">
        <w:rPr>
          <w:rFonts w:ascii="Times New Roman" w:hAnsi="Times New Roman" w:cs="Times New Roman"/>
          <w:sz w:val="24"/>
          <w:szCs w:val="24"/>
          <w:lang w:val="en-US"/>
        </w:rPr>
        <w:t>microfossils</w:t>
      </w:r>
      <w:r w:rsidRPr="00AD296B">
        <w:rPr>
          <w:rFonts w:ascii="Times New Roman" w:hAnsi="Times New Roman" w:cs="Times New Roman"/>
          <w:sz w:val="24"/>
          <w:szCs w:val="24"/>
          <w:lang w:val="en-US"/>
        </w:rPr>
        <w:t xml:space="preserve">) were announced to have been discovered in </w:t>
      </w:r>
      <w:r w:rsidRPr="002E3E3E">
        <w:rPr>
          <w:rFonts w:ascii="Times New Roman" w:hAnsi="Times New Roman" w:cs="Times New Roman"/>
          <w:sz w:val="24"/>
          <w:szCs w:val="24"/>
          <w:lang w:val="en-US"/>
        </w:rPr>
        <w:t>hydrothermal vent precipitates</w:t>
      </w:r>
      <w:r w:rsidRPr="00AD296B">
        <w:rPr>
          <w:rFonts w:ascii="Times New Roman" w:hAnsi="Times New Roman" w:cs="Times New Roman"/>
          <w:sz w:val="24"/>
          <w:szCs w:val="24"/>
          <w:lang w:val="en-US"/>
        </w:rPr>
        <w:t xml:space="preserve"> in the </w:t>
      </w:r>
      <w:proofErr w:type="spellStart"/>
      <w:r w:rsidRPr="002E3E3E">
        <w:rPr>
          <w:rFonts w:ascii="Times New Roman" w:hAnsi="Times New Roman" w:cs="Times New Roman"/>
          <w:sz w:val="24"/>
          <w:szCs w:val="24"/>
          <w:lang w:val="en-US"/>
        </w:rPr>
        <w:t>Nuvvuagittuq</w:t>
      </w:r>
      <w:proofErr w:type="spellEnd"/>
      <w:r w:rsidRPr="002E3E3E">
        <w:rPr>
          <w:rFonts w:ascii="Times New Roman" w:hAnsi="Times New Roman" w:cs="Times New Roman"/>
          <w:sz w:val="24"/>
          <w:szCs w:val="24"/>
          <w:lang w:val="en-US"/>
        </w:rPr>
        <w:t xml:space="preserve"> Belt</w:t>
      </w:r>
      <w:r w:rsidRPr="00AD296B">
        <w:rPr>
          <w:rFonts w:ascii="Times New Roman" w:hAnsi="Times New Roman" w:cs="Times New Roman"/>
          <w:sz w:val="24"/>
          <w:szCs w:val="24"/>
          <w:lang w:val="en-US"/>
        </w:rPr>
        <w:t xml:space="preserve"> of Quebec, Canada that were as old as 4.28 billion years, the oldest record of life on earth, suggesting "an almost instantaneous emergence of life" after </w:t>
      </w:r>
      <w:r w:rsidRPr="002E3E3E">
        <w:rPr>
          <w:rFonts w:ascii="Times New Roman" w:hAnsi="Times New Roman" w:cs="Times New Roman"/>
          <w:sz w:val="24"/>
          <w:szCs w:val="24"/>
          <w:lang w:val="en-US"/>
        </w:rPr>
        <w:t>ocean formation 4.4 billion years ago</w:t>
      </w:r>
      <w:r w:rsidRPr="00AD296B">
        <w:rPr>
          <w:rFonts w:ascii="Times New Roman" w:hAnsi="Times New Roman" w:cs="Times New Roman"/>
          <w:sz w:val="24"/>
          <w:szCs w:val="24"/>
          <w:lang w:val="en-US"/>
        </w:rPr>
        <w:t xml:space="preserve">, and not long after the </w:t>
      </w:r>
      <w:r w:rsidRPr="002E3E3E">
        <w:rPr>
          <w:rFonts w:ascii="Times New Roman" w:hAnsi="Times New Roman" w:cs="Times New Roman"/>
          <w:sz w:val="24"/>
          <w:szCs w:val="24"/>
          <w:lang w:val="en-US"/>
        </w:rPr>
        <w:lastRenderedPageBreak/>
        <w:t>formation of the Earth</w:t>
      </w:r>
      <w:r w:rsidRPr="00AD296B">
        <w:rPr>
          <w:rFonts w:ascii="Times New Roman" w:hAnsi="Times New Roman" w:cs="Times New Roman"/>
          <w:sz w:val="24"/>
          <w:szCs w:val="24"/>
          <w:lang w:val="en-US"/>
        </w:rPr>
        <w:t xml:space="preserve"> 4.54 billion years ago. According to biologist </w:t>
      </w:r>
      <w:hyperlink r:id="rId34" w:tooltip="Stephen Blair Hedges" w:history="1">
        <w:r w:rsidRPr="00AD296B">
          <w:rPr>
            <w:rStyle w:val="-"/>
            <w:rFonts w:ascii="Times New Roman" w:hAnsi="Times New Roman" w:cs="Times New Roman"/>
            <w:color w:val="auto"/>
            <w:sz w:val="24"/>
            <w:szCs w:val="24"/>
            <w:u w:val="none"/>
            <w:lang w:val="en-US"/>
          </w:rPr>
          <w:t>Stephen Blair Hedges</w:t>
        </w:r>
      </w:hyperlink>
      <w:r w:rsidRPr="00AD296B">
        <w:rPr>
          <w:rFonts w:ascii="Times New Roman" w:hAnsi="Times New Roman" w:cs="Times New Roman"/>
          <w:sz w:val="24"/>
          <w:szCs w:val="24"/>
          <w:lang w:val="en-US"/>
        </w:rPr>
        <w:t xml:space="preserve">, "If life arose relatively quickly on Earth ... then it could be common in the </w:t>
      </w:r>
      <w:hyperlink r:id="rId35" w:tooltip="Universe" w:history="1">
        <w:r w:rsidRPr="00AD296B">
          <w:rPr>
            <w:rStyle w:val="-"/>
            <w:rFonts w:ascii="Times New Roman" w:hAnsi="Times New Roman" w:cs="Times New Roman"/>
            <w:color w:val="auto"/>
            <w:sz w:val="24"/>
            <w:szCs w:val="24"/>
            <w:u w:val="none"/>
            <w:lang w:val="en-US"/>
          </w:rPr>
          <w:t>universe</w:t>
        </w:r>
      </w:hyperlink>
      <w:r w:rsidRPr="00AD296B">
        <w:rPr>
          <w:rFonts w:ascii="Times New Roman" w:hAnsi="Times New Roman" w:cs="Times New Roman"/>
          <w:sz w:val="24"/>
          <w:szCs w:val="24"/>
          <w:lang w:val="en-US"/>
        </w:rPr>
        <w:t>."</w:t>
      </w:r>
      <w:hyperlink r:id="rId36" w:anchor="cite_note-AP-20151019-11" w:history="1"/>
    </w:p>
    <w:p w:rsidR="00051177" w:rsidRPr="00AD296B" w:rsidRDefault="00146565" w:rsidP="004C70ED">
      <w:pPr>
        <w:spacing w:after="240" w:line="312" w:lineRule="auto"/>
        <w:ind w:firstLine="709"/>
        <w:rPr>
          <w:rFonts w:ascii="Times New Roman" w:hAnsi="Times New Roman" w:cs="Times New Roman"/>
          <w:sz w:val="24"/>
          <w:szCs w:val="24"/>
          <w:lang w:val="en-US"/>
        </w:rPr>
        <w:sectPr w:rsidR="00051177" w:rsidRPr="00AD296B" w:rsidSect="00C227E6">
          <w:footerReference w:type="default" r:id="rId37"/>
          <w:headerReference w:type="first" r:id="rId38"/>
          <w:footerReference w:type="first" r:id="rId39"/>
          <w:pgSz w:w="11906" w:h="16838"/>
          <w:pgMar w:top="1418" w:right="1418" w:bottom="1418" w:left="1418" w:header="709" w:footer="709" w:gutter="0"/>
          <w:pgNumType w:start="1"/>
          <w:cols w:space="708"/>
          <w:titlePg/>
          <w:docGrid w:linePitch="360"/>
        </w:sectPr>
      </w:pPr>
      <w:r w:rsidRPr="00AD296B">
        <w:rPr>
          <w:rFonts w:ascii="Times New Roman" w:hAnsi="Times New Roman" w:cs="Times New Roman"/>
          <w:sz w:val="24"/>
          <w:szCs w:val="24"/>
          <w:lang w:val="en-US"/>
        </w:rPr>
        <w:t>Geochemists define the biosphere as being the total sum of living organisms (the "</w:t>
      </w:r>
      <w:hyperlink r:id="rId40" w:tooltip="Biomass (ecology)" w:history="1">
        <w:r w:rsidRPr="00AD296B">
          <w:rPr>
            <w:rStyle w:val="-"/>
            <w:rFonts w:ascii="Times New Roman" w:hAnsi="Times New Roman" w:cs="Times New Roman"/>
            <w:color w:val="auto"/>
            <w:sz w:val="24"/>
            <w:szCs w:val="24"/>
            <w:u w:val="none"/>
            <w:lang w:val="en-US"/>
          </w:rPr>
          <w:t>biomass</w:t>
        </w:r>
      </w:hyperlink>
      <w:r w:rsidRPr="00AD296B">
        <w:rPr>
          <w:rFonts w:ascii="Times New Roman" w:hAnsi="Times New Roman" w:cs="Times New Roman"/>
          <w:sz w:val="24"/>
          <w:szCs w:val="24"/>
          <w:lang w:val="en-US"/>
        </w:rPr>
        <w:t>" or "</w:t>
      </w:r>
      <w:hyperlink r:id="rId41" w:tooltip="Biota (ecology)" w:history="1">
        <w:r w:rsidRPr="00AD296B">
          <w:rPr>
            <w:rStyle w:val="-"/>
            <w:rFonts w:ascii="Times New Roman" w:hAnsi="Times New Roman" w:cs="Times New Roman"/>
            <w:color w:val="auto"/>
            <w:sz w:val="24"/>
            <w:szCs w:val="24"/>
            <w:u w:val="none"/>
            <w:lang w:val="en-US"/>
          </w:rPr>
          <w:t>biota</w:t>
        </w:r>
      </w:hyperlink>
      <w:r w:rsidRPr="00AD296B">
        <w:rPr>
          <w:rFonts w:ascii="Times New Roman" w:hAnsi="Times New Roman" w:cs="Times New Roman"/>
          <w:sz w:val="24"/>
          <w:szCs w:val="24"/>
          <w:lang w:val="en-US"/>
        </w:rPr>
        <w:t xml:space="preserve">" as referred to by biologists and ecologists). In this sense, the biosphere is but one of four separate components of the geochemical model, the other three being </w:t>
      </w:r>
      <w:hyperlink r:id="rId42" w:tooltip="Geosphere" w:history="1">
        <w:r w:rsidRPr="00AD296B">
          <w:rPr>
            <w:rStyle w:val="-"/>
            <w:rFonts w:ascii="Times New Roman" w:hAnsi="Times New Roman" w:cs="Times New Roman"/>
            <w:color w:val="auto"/>
            <w:sz w:val="24"/>
            <w:szCs w:val="24"/>
            <w:u w:val="none"/>
            <w:lang w:val="en-US"/>
          </w:rPr>
          <w:t>geosphere</w:t>
        </w:r>
      </w:hyperlink>
      <w:r w:rsidRPr="00AD296B">
        <w:rPr>
          <w:rFonts w:ascii="Times New Roman" w:hAnsi="Times New Roman" w:cs="Times New Roman"/>
          <w:sz w:val="24"/>
          <w:szCs w:val="24"/>
          <w:lang w:val="en-US"/>
        </w:rPr>
        <w:t xml:space="preserve">, </w:t>
      </w:r>
      <w:hyperlink r:id="rId43" w:tooltip="Hydrosphere" w:history="1">
        <w:r w:rsidRPr="00AD296B">
          <w:rPr>
            <w:rStyle w:val="-"/>
            <w:rFonts w:ascii="Times New Roman" w:hAnsi="Times New Roman" w:cs="Times New Roman"/>
            <w:color w:val="auto"/>
            <w:sz w:val="24"/>
            <w:szCs w:val="24"/>
            <w:u w:val="none"/>
            <w:lang w:val="en-US"/>
          </w:rPr>
          <w:t>hydrosphere</w:t>
        </w:r>
      </w:hyperlink>
      <w:r w:rsidRPr="00AD296B">
        <w:rPr>
          <w:rFonts w:ascii="Times New Roman" w:hAnsi="Times New Roman" w:cs="Times New Roman"/>
          <w:sz w:val="24"/>
          <w:szCs w:val="24"/>
          <w:lang w:val="en-US"/>
        </w:rPr>
        <w:t xml:space="preserve">, and </w:t>
      </w:r>
      <w:hyperlink r:id="rId44" w:tooltip="Earth's atmosphere" w:history="1">
        <w:r w:rsidRPr="00AD296B">
          <w:rPr>
            <w:rStyle w:val="-"/>
            <w:rFonts w:ascii="Times New Roman" w:hAnsi="Times New Roman" w:cs="Times New Roman"/>
            <w:color w:val="auto"/>
            <w:sz w:val="24"/>
            <w:szCs w:val="24"/>
            <w:u w:val="none"/>
            <w:lang w:val="en-US"/>
          </w:rPr>
          <w:t>atmosphere</w:t>
        </w:r>
      </w:hyperlink>
      <w:r w:rsidRPr="00AD296B">
        <w:rPr>
          <w:rFonts w:ascii="Times New Roman" w:hAnsi="Times New Roman" w:cs="Times New Roman"/>
          <w:sz w:val="24"/>
          <w:szCs w:val="24"/>
          <w:lang w:val="en-US"/>
        </w:rPr>
        <w:t xml:space="preserve">. When these four component spheres are combined into one system, it is known as the </w:t>
      </w:r>
      <w:hyperlink r:id="rId45" w:tooltip="Ecosphere (planetary)" w:history="1">
        <w:r w:rsidRPr="00AD296B">
          <w:rPr>
            <w:rStyle w:val="-"/>
            <w:rFonts w:ascii="Times New Roman" w:hAnsi="Times New Roman" w:cs="Times New Roman"/>
            <w:color w:val="auto"/>
            <w:sz w:val="24"/>
            <w:szCs w:val="24"/>
            <w:u w:val="none"/>
            <w:lang w:val="en-US"/>
          </w:rPr>
          <w:t>Ecosphere</w:t>
        </w:r>
      </w:hyperlink>
      <w:r w:rsidRPr="00AD296B">
        <w:rPr>
          <w:rFonts w:ascii="Times New Roman" w:hAnsi="Times New Roman" w:cs="Times New Roman"/>
          <w:sz w:val="24"/>
          <w:szCs w:val="24"/>
          <w:lang w:val="en-US"/>
        </w:rPr>
        <w:t>. This term was coined during the 1960s and encompasses both biological and physical components of the plan</w:t>
      </w:r>
      <w:r w:rsidR="00F110DE">
        <w:rPr>
          <w:rFonts w:ascii="Times New Roman" w:hAnsi="Times New Roman" w:cs="Times New Roman"/>
          <w:sz w:val="24"/>
          <w:szCs w:val="24"/>
          <w:lang w:val="en-US"/>
        </w:rPr>
        <w:t>.</w:t>
      </w:r>
    </w:p>
    <w:p w:rsidR="002871BF" w:rsidRPr="00AD296B" w:rsidRDefault="002871BF" w:rsidP="00AD296B">
      <w:pPr>
        <w:pStyle w:val="1"/>
        <w:numPr>
          <w:ilvl w:val="0"/>
          <w:numId w:val="2"/>
        </w:numPr>
        <w:spacing w:before="0" w:after="380" w:line="312" w:lineRule="auto"/>
        <w:rPr>
          <w:rFonts w:ascii="Arial" w:hAnsi="Arial" w:cs="Arial"/>
          <w:color w:val="FF0000"/>
          <w:sz w:val="34"/>
          <w:szCs w:val="34"/>
          <w:lang w:val="en-US"/>
        </w:rPr>
      </w:pPr>
      <w:bookmarkStart w:id="13" w:name="_Toc509697279"/>
      <w:r w:rsidRPr="00AD296B">
        <w:rPr>
          <w:rFonts w:ascii="Arial" w:hAnsi="Arial" w:cs="Arial"/>
          <w:color w:val="FF0000"/>
          <w:sz w:val="34"/>
          <w:szCs w:val="34"/>
          <w:lang w:val="en-US"/>
        </w:rPr>
        <w:lastRenderedPageBreak/>
        <w:t>Ecosystem</w:t>
      </w:r>
      <w:bookmarkEnd w:id="13"/>
    </w:p>
    <w:p w:rsidR="00B65196" w:rsidRPr="00AD296B" w:rsidRDefault="00B65196" w:rsidP="00AD296B">
      <w:pPr>
        <w:pStyle w:val="2"/>
        <w:numPr>
          <w:ilvl w:val="1"/>
          <w:numId w:val="2"/>
        </w:numPr>
        <w:spacing w:before="0" w:after="240" w:line="312" w:lineRule="auto"/>
        <w:rPr>
          <w:rFonts w:ascii="Arial" w:hAnsi="Arial" w:cs="Arial"/>
          <w:lang w:val="en-US"/>
        </w:rPr>
      </w:pPr>
      <w:bookmarkStart w:id="14" w:name="_Toc509697280"/>
      <w:r w:rsidRPr="00AD296B">
        <w:rPr>
          <w:rFonts w:ascii="Arial" w:hAnsi="Arial" w:cs="Arial"/>
          <w:lang w:val="en-US"/>
        </w:rPr>
        <w:t>Ecosystem</w:t>
      </w:r>
      <w:bookmarkEnd w:id="14"/>
    </w:p>
    <w:p w:rsidR="002871BF" w:rsidRPr="006008D0" w:rsidRDefault="002871BF" w:rsidP="004C70ED">
      <w:pPr>
        <w:spacing w:after="240" w:line="312" w:lineRule="auto"/>
        <w:ind w:firstLine="709"/>
        <w:rPr>
          <w:rFonts w:ascii="Times New Roman" w:hAnsi="Times New Roman" w:cs="Times New Roman"/>
          <w:sz w:val="24"/>
          <w:szCs w:val="24"/>
          <w:lang w:val="en-US"/>
        </w:rPr>
      </w:pPr>
      <w:r w:rsidRPr="00B65196">
        <w:rPr>
          <w:rFonts w:ascii="Times New Roman" w:hAnsi="Times New Roman" w:cs="Times New Roman"/>
          <w:sz w:val="24"/>
          <w:szCs w:val="24"/>
          <w:lang w:val="en-US"/>
        </w:rPr>
        <w:t xml:space="preserve">An ecosystem is a </w:t>
      </w:r>
      <w:hyperlink r:id="rId46" w:tooltip="Community (ecology)" w:history="1">
        <w:r w:rsidRPr="00B65196">
          <w:rPr>
            <w:rStyle w:val="-"/>
            <w:rFonts w:ascii="Times New Roman" w:hAnsi="Times New Roman" w:cs="Times New Roman"/>
            <w:color w:val="auto"/>
            <w:sz w:val="24"/>
            <w:szCs w:val="24"/>
            <w:u w:val="none"/>
            <w:lang w:val="en-US"/>
          </w:rPr>
          <w:t>community</w:t>
        </w:r>
      </w:hyperlink>
      <w:r w:rsidRPr="00B65196">
        <w:rPr>
          <w:rFonts w:ascii="Times New Roman" w:hAnsi="Times New Roman" w:cs="Times New Roman"/>
          <w:sz w:val="24"/>
          <w:szCs w:val="24"/>
          <w:lang w:val="en-US"/>
        </w:rPr>
        <w:t xml:space="preserve"> made up of living organisms and </w:t>
      </w:r>
      <w:hyperlink r:id="rId47" w:tooltip="Abiotic component" w:history="1">
        <w:r w:rsidRPr="00B65196">
          <w:rPr>
            <w:rStyle w:val="-"/>
            <w:rFonts w:ascii="Times New Roman" w:hAnsi="Times New Roman" w:cs="Times New Roman"/>
            <w:color w:val="auto"/>
            <w:sz w:val="24"/>
            <w:szCs w:val="24"/>
            <w:u w:val="none"/>
            <w:lang w:val="en-US"/>
          </w:rPr>
          <w:t>nonliving components</w:t>
        </w:r>
      </w:hyperlink>
      <w:r w:rsidRPr="00B65196">
        <w:rPr>
          <w:rFonts w:ascii="Times New Roman" w:hAnsi="Times New Roman" w:cs="Times New Roman"/>
          <w:sz w:val="24"/>
          <w:szCs w:val="24"/>
          <w:lang w:val="en-US"/>
        </w:rPr>
        <w:t xml:space="preserve"> such as air, water and mineral soil, all interacting as a system.</w:t>
      </w:r>
      <w:r w:rsidRPr="00AD296B">
        <w:rPr>
          <w:rFonts w:ascii="Times New Roman" w:hAnsi="Times New Roman" w:cs="Times New Roman"/>
          <w:sz w:val="24"/>
          <w:szCs w:val="24"/>
          <w:lang w:val="en-US"/>
        </w:rPr>
        <w:t xml:space="preserve"> (However, ecosystems can be defined in many ways.) </w:t>
      </w:r>
      <w:proofErr w:type="gramStart"/>
      <w:r w:rsidR="007634E2" w:rsidRPr="00AD296B">
        <w:rPr>
          <w:rFonts w:ascii="Times New Roman" w:hAnsi="Times New Roman" w:cs="Times New Roman"/>
          <w:sz w:val="24"/>
          <w:szCs w:val="24"/>
          <w:lang w:val="en-US"/>
        </w:rPr>
        <w:t>the</w:t>
      </w:r>
      <w:proofErr w:type="gramEnd"/>
      <w:r w:rsidRPr="00AD296B">
        <w:rPr>
          <w:rFonts w:ascii="Times New Roman" w:hAnsi="Times New Roman" w:cs="Times New Roman"/>
          <w:sz w:val="24"/>
          <w:szCs w:val="24"/>
          <w:lang w:val="en-US"/>
        </w:rPr>
        <w:t xml:space="preserve"> </w:t>
      </w:r>
      <w:hyperlink r:id="rId48" w:tooltip="Biotic component" w:history="1">
        <w:r w:rsidRPr="00AD296B">
          <w:rPr>
            <w:rStyle w:val="-"/>
            <w:rFonts w:ascii="Times New Roman" w:hAnsi="Times New Roman" w:cs="Times New Roman"/>
            <w:color w:val="auto"/>
            <w:sz w:val="24"/>
            <w:szCs w:val="24"/>
            <w:u w:val="none"/>
            <w:lang w:val="en-US"/>
          </w:rPr>
          <w:t>biotic</w:t>
        </w:r>
      </w:hyperlink>
      <w:r w:rsidRPr="00AD296B">
        <w:rPr>
          <w:rFonts w:ascii="Times New Roman" w:hAnsi="Times New Roman" w:cs="Times New Roman"/>
          <w:sz w:val="24"/>
          <w:szCs w:val="24"/>
          <w:lang w:val="en-US"/>
        </w:rPr>
        <w:t xml:space="preserve"> and </w:t>
      </w:r>
      <w:hyperlink r:id="rId49" w:tooltip="Abiotic component" w:history="1">
        <w:r w:rsidRPr="00AD296B">
          <w:rPr>
            <w:rStyle w:val="-"/>
            <w:rFonts w:ascii="Times New Roman" w:hAnsi="Times New Roman" w:cs="Times New Roman"/>
            <w:color w:val="auto"/>
            <w:sz w:val="24"/>
            <w:szCs w:val="24"/>
            <w:u w:val="none"/>
            <w:lang w:val="en-US"/>
          </w:rPr>
          <w:t>abiotic components</w:t>
        </w:r>
      </w:hyperlink>
      <w:r w:rsidRPr="00AD296B">
        <w:rPr>
          <w:rFonts w:ascii="Times New Roman" w:hAnsi="Times New Roman" w:cs="Times New Roman"/>
          <w:sz w:val="24"/>
          <w:szCs w:val="24"/>
          <w:lang w:val="en-US"/>
        </w:rPr>
        <w:t xml:space="preserve"> interact through </w:t>
      </w:r>
      <w:hyperlink r:id="rId50" w:tooltip="Nutrient cycles" w:history="1">
        <w:r w:rsidRPr="00AD296B">
          <w:rPr>
            <w:rStyle w:val="-"/>
            <w:rFonts w:ascii="Times New Roman" w:hAnsi="Times New Roman" w:cs="Times New Roman"/>
            <w:color w:val="auto"/>
            <w:sz w:val="24"/>
            <w:szCs w:val="24"/>
            <w:u w:val="none"/>
            <w:lang w:val="en-US"/>
          </w:rPr>
          <w:t>nutrient cycles</w:t>
        </w:r>
      </w:hyperlink>
      <w:r w:rsidRPr="00AD296B">
        <w:rPr>
          <w:rFonts w:ascii="Times New Roman" w:hAnsi="Times New Roman" w:cs="Times New Roman"/>
          <w:sz w:val="24"/>
          <w:szCs w:val="24"/>
          <w:lang w:val="en-US"/>
        </w:rPr>
        <w:t xml:space="preserve"> and energy flows. Ecosystems are the network of interactions among organisms, and between organisms and their environment. Ecosystems can be of any size but one ecosystem has a specific, limited space. On a larger scale, some scientists view the entire planet as one ecosystem).</w:t>
      </w:r>
      <w:hyperlink r:id="rId51" w:anchor="cite_note-planet-7" w:history="1"/>
    </w:p>
    <w:p w:rsidR="00B65196" w:rsidRPr="00D963E8" w:rsidRDefault="00B65196" w:rsidP="00AD296B">
      <w:pPr>
        <w:pStyle w:val="2"/>
        <w:numPr>
          <w:ilvl w:val="1"/>
          <w:numId w:val="2"/>
        </w:numPr>
        <w:spacing w:before="0" w:after="240" w:line="312" w:lineRule="auto"/>
        <w:rPr>
          <w:rFonts w:ascii="Arial" w:hAnsi="Arial" w:cs="Arial"/>
          <w:lang w:val="en-US"/>
        </w:rPr>
      </w:pPr>
      <w:bookmarkStart w:id="15" w:name="_Toc509697281"/>
      <w:r w:rsidRPr="00D963E8">
        <w:rPr>
          <w:rFonts w:ascii="Arial" w:hAnsi="Arial" w:cs="Arial"/>
          <w:lang w:val="en-US"/>
        </w:rPr>
        <w:t>Abiotic Components</w:t>
      </w:r>
      <w:bookmarkEnd w:id="15"/>
    </w:p>
    <w:p w:rsidR="002871BF" w:rsidRPr="00AD296B" w:rsidRDefault="002871BF" w:rsidP="004C70ED">
      <w:pPr>
        <w:spacing w:after="240" w:line="312" w:lineRule="auto"/>
        <w:ind w:firstLine="709"/>
        <w:rPr>
          <w:rFonts w:ascii="Times New Roman" w:hAnsi="Times New Roman" w:cs="Times New Roman"/>
          <w:sz w:val="24"/>
          <w:szCs w:val="24"/>
          <w:lang w:val="en-US"/>
        </w:rPr>
      </w:pPr>
      <w:r w:rsidRPr="00B65196">
        <w:rPr>
          <w:rFonts w:ascii="Times New Roman" w:hAnsi="Times New Roman" w:cs="Times New Roman"/>
          <w:sz w:val="24"/>
          <w:szCs w:val="24"/>
          <w:lang w:val="en-US"/>
        </w:rPr>
        <w:t xml:space="preserve">Energy, water, </w:t>
      </w:r>
      <w:r w:rsidR="001F2045">
        <w:fldChar w:fldCharType="begin"/>
      </w:r>
      <w:r w:rsidR="001F2045" w:rsidRPr="00ED681C">
        <w:rPr>
          <w:lang w:val="en-US"/>
        </w:rPr>
        <w:instrText xml:space="preserve"> HYPERLINK "https://en.wikipedia.org/wiki/Nitrogen" \o "Nitrogen" </w:instrText>
      </w:r>
      <w:r w:rsidR="001F2045">
        <w:fldChar w:fldCharType="separate"/>
      </w:r>
      <w:r w:rsidRPr="00B65196">
        <w:rPr>
          <w:rStyle w:val="-"/>
          <w:rFonts w:ascii="Times New Roman" w:hAnsi="Times New Roman" w:cs="Times New Roman"/>
          <w:color w:val="auto"/>
          <w:sz w:val="24"/>
          <w:szCs w:val="24"/>
          <w:u w:val="none"/>
          <w:lang w:val="en-US"/>
        </w:rPr>
        <w:t>nitrogen</w:t>
      </w:r>
      <w:r w:rsidR="001F2045">
        <w:rPr>
          <w:rStyle w:val="-"/>
          <w:rFonts w:ascii="Times New Roman" w:hAnsi="Times New Roman" w:cs="Times New Roman"/>
          <w:color w:val="auto"/>
          <w:sz w:val="24"/>
          <w:szCs w:val="24"/>
          <w:u w:val="none"/>
          <w:lang w:val="en-US"/>
        </w:rPr>
        <w:fldChar w:fldCharType="end"/>
      </w:r>
      <w:r w:rsidRPr="00B65196">
        <w:rPr>
          <w:rFonts w:ascii="Times New Roman" w:hAnsi="Times New Roman" w:cs="Times New Roman"/>
          <w:sz w:val="24"/>
          <w:szCs w:val="24"/>
          <w:lang w:val="en-US"/>
        </w:rPr>
        <w:t xml:space="preserve"> and soil minerals are other essential abiotic components of an ecosystem. </w:t>
      </w:r>
      <w:r w:rsidRPr="00AD296B">
        <w:rPr>
          <w:rFonts w:ascii="Times New Roman" w:hAnsi="Times New Roman" w:cs="Times New Roman"/>
          <w:sz w:val="24"/>
          <w:szCs w:val="24"/>
          <w:lang w:val="en-US"/>
        </w:rPr>
        <w:t xml:space="preserve">The energy that flows through ecosystems comes primarily from the </w:t>
      </w:r>
      <w:r w:rsidR="001F2045">
        <w:fldChar w:fldCharType="begin"/>
      </w:r>
      <w:r w:rsidR="001F2045" w:rsidRPr="00ED681C">
        <w:rPr>
          <w:lang w:val="en-US"/>
        </w:rPr>
        <w:instrText xml:space="preserve"> HYPERLINK "https://en.wikipedia.org/wiki/Sun" \o "Sun" </w:instrText>
      </w:r>
      <w:r w:rsidR="001F2045">
        <w:fldChar w:fldCharType="separate"/>
      </w:r>
      <w:r w:rsidRPr="00AD296B">
        <w:rPr>
          <w:rStyle w:val="-"/>
          <w:rFonts w:ascii="Times New Roman" w:hAnsi="Times New Roman" w:cs="Times New Roman"/>
          <w:color w:val="auto"/>
          <w:sz w:val="24"/>
          <w:szCs w:val="24"/>
          <w:u w:val="none"/>
          <w:lang w:val="en-US"/>
        </w:rPr>
        <w:t>sun</w:t>
      </w:r>
      <w:r w:rsidR="001F2045">
        <w:rPr>
          <w:rStyle w:val="-"/>
          <w:rFonts w:ascii="Times New Roman" w:hAnsi="Times New Roman" w:cs="Times New Roman"/>
          <w:color w:val="auto"/>
          <w:sz w:val="24"/>
          <w:szCs w:val="24"/>
          <w:u w:val="none"/>
          <w:lang w:val="en-US"/>
        </w:rPr>
        <w:fldChar w:fldCharType="end"/>
      </w:r>
      <w:r w:rsidRPr="00AD296B">
        <w:rPr>
          <w:rFonts w:ascii="Times New Roman" w:hAnsi="Times New Roman" w:cs="Times New Roman"/>
          <w:sz w:val="24"/>
          <w:szCs w:val="24"/>
          <w:lang w:val="en-US"/>
        </w:rPr>
        <w:t xml:space="preserve">, through </w:t>
      </w:r>
      <w:r w:rsidR="001F2045">
        <w:fldChar w:fldCharType="begin"/>
      </w:r>
      <w:r w:rsidR="001F2045" w:rsidRPr="00ED681C">
        <w:rPr>
          <w:lang w:val="en-US"/>
        </w:rPr>
        <w:instrText xml:space="preserve"> HYPERLINK "https://en.wikipedia.org/wiki</w:instrText>
      </w:r>
      <w:r w:rsidR="001F2045" w:rsidRPr="00ED681C">
        <w:rPr>
          <w:lang w:val="en-US"/>
        </w:rPr>
        <w:instrText xml:space="preserve">/Photosynthesis" \o "Photosynthesis" </w:instrText>
      </w:r>
      <w:r w:rsidR="001F2045">
        <w:fldChar w:fldCharType="separate"/>
      </w:r>
      <w:r w:rsidRPr="00AD296B">
        <w:rPr>
          <w:rStyle w:val="-"/>
          <w:rFonts w:ascii="Times New Roman" w:hAnsi="Times New Roman" w:cs="Times New Roman"/>
          <w:color w:val="auto"/>
          <w:sz w:val="24"/>
          <w:szCs w:val="24"/>
          <w:u w:val="none"/>
          <w:lang w:val="en-US"/>
        </w:rPr>
        <w:t>photosynthesis.</w:t>
      </w:r>
      <w:r w:rsidR="001F2045">
        <w:rPr>
          <w:rStyle w:val="-"/>
          <w:rFonts w:ascii="Times New Roman" w:hAnsi="Times New Roman" w:cs="Times New Roman"/>
          <w:color w:val="auto"/>
          <w:sz w:val="24"/>
          <w:szCs w:val="24"/>
          <w:u w:val="none"/>
          <w:lang w:val="en-US"/>
        </w:rPr>
        <w:fldChar w:fldCharType="end"/>
      </w:r>
      <w:r w:rsidRPr="00AD296B">
        <w:rPr>
          <w:rFonts w:ascii="Times New Roman" w:hAnsi="Times New Roman" w:cs="Times New Roman"/>
          <w:sz w:val="24"/>
          <w:szCs w:val="24"/>
          <w:lang w:val="en-US"/>
        </w:rPr>
        <w:t xml:space="preserve"> Photosynthesis also captures </w:t>
      </w:r>
      <w:r w:rsidR="001F2045">
        <w:fldChar w:fldCharType="begin"/>
      </w:r>
      <w:r w:rsidR="001F2045" w:rsidRPr="00ED681C">
        <w:rPr>
          <w:lang w:val="en-US"/>
        </w:rPr>
        <w:instrText xml:space="preserve"> HYPERLINK "https://en.wikipedia.org/wiki/Carbon_dioxide" \o "Carbon dioxide" </w:instrText>
      </w:r>
      <w:r w:rsidR="001F2045">
        <w:fldChar w:fldCharType="separate"/>
      </w:r>
      <w:r w:rsidRPr="00AD296B">
        <w:rPr>
          <w:rStyle w:val="-"/>
          <w:rFonts w:ascii="Times New Roman" w:hAnsi="Times New Roman" w:cs="Times New Roman"/>
          <w:color w:val="auto"/>
          <w:sz w:val="24"/>
          <w:szCs w:val="24"/>
          <w:u w:val="none"/>
          <w:lang w:val="en-US"/>
        </w:rPr>
        <w:t>carbon dioxide</w:t>
      </w:r>
      <w:r w:rsidR="001F2045">
        <w:rPr>
          <w:rStyle w:val="-"/>
          <w:rFonts w:ascii="Times New Roman" w:hAnsi="Times New Roman" w:cs="Times New Roman"/>
          <w:color w:val="auto"/>
          <w:sz w:val="24"/>
          <w:szCs w:val="24"/>
          <w:u w:val="none"/>
          <w:lang w:val="en-US"/>
        </w:rPr>
        <w:fldChar w:fldCharType="end"/>
      </w:r>
      <w:r w:rsidRPr="00AD296B">
        <w:rPr>
          <w:rFonts w:ascii="Times New Roman" w:hAnsi="Times New Roman" w:cs="Times New Roman"/>
          <w:sz w:val="24"/>
          <w:szCs w:val="24"/>
          <w:lang w:val="en-US"/>
        </w:rPr>
        <w:t xml:space="preserve"> from the atmosphere. </w:t>
      </w:r>
      <w:r w:rsidR="001F2045">
        <w:fldChar w:fldCharType="begin"/>
      </w:r>
      <w:r w:rsidR="001F2045" w:rsidRPr="00ED681C">
        <w:rPr>
          <w:lang w:val="en-US"/>
        </w:rPr>
        <w:instrText xml:space="preserve"> HYPERLINK "https://en.wikipedia.org/wiki/Animal" \o "</w:instrText>
      </w:r>
      <w:r w:rsidR="001F2045" w:rsidRPr="00ED681C">
        <w:rPr>
          <w:lang w:val="en-US"/>
        </w:rPr>
        <w:instrText xml:space="preserve">Animal" </w:instrText>
      </w:r>
      <w:r w:rsidR="001F2045">
        <w:fldChar w:fldCharType="separate"/>
      </w:r>
      <w:r w:rsidRPr="00AD296B">
        <w:rPr>
          <w:rStyle w:val="-"/>
          <w:rFonts w:ascii="Times New Roman" w:hAnsi="Times New Roman" w:cs="Times New Roman"/>
          <w:color w:val="auto"/>
          <w:sz w:val="24"/>
          <w:szCs w:val="24"/>
          <w:u w:val="none"/>
          <w:lang w:val="en-US"/>
        </w:rPr>
        <w:t>Animals</w:t>
      </w:r>
      <w:r w:rsidR="001F2045">
        <w:rPr>
          <w:rStyle w:val="-"/>
          <w:rFonts w:ascii="Times New Roman" w:hAnsi="Times New Roman" w:cs="Times New Roman"/>
          <w:color w:val="auto"/>
          <w:sz w:val="24"/>
          <w:szCs w:val="24"/>
          <w:u w:val="none"/>
          <w:lang w:val="en-US"/>
        </w:rPr>
        <w:fldChar w:fldCharType="end"/>
      </w:r>
      <w:r w:rsidRPr="00AD296B">
        <w:rPr>
          <w:rFonts w:ascii="Times New Roman" w:hAnsi="Times New Roman" w:cs="Times New Roman"/>
          <w:sz w:val="24"/>
          <w:szCs w:val="24"/>
          <w:lang w:val="en-US"/>
        </w:rPr>
        <w:t xml:space="preserve"> also play an important role in the movement of matter and energy through </w:t>
      </w:r>
      <w:proofErr w:type="spellStart"/>
      <w:r w:rsidRPr="00AD296B">
        <w:rPr>
          <w:rFonts w:ascii="Times New Roman" w:hAnsi="Times New Roman" w:cs="Times New Roman"/>
          <w:sz w:val="24"/>
          <w:szCs w:val="24"/>
          <w:lang w:val="en-US"/>
        </w:rPr>
        <w:t>ecoystems</w:t>
      </w:r>
      <w:proofErr w:type="spellEnd"/>
      <w:r w:rsidRPr="00AD296B">
        <w:rPr>
          <w:rFonts w:ascii="Times New Roman" w:hAnsi="Times New Roman" w:cs="Times New Roman"/>
          <w:sz w:val="24"/>
          <w:szCs w:val="24"/>
          <w:lang w:val="en-US"/>
        </w:rPr>
        <w:t xml:space="preserve">. They influence the amount plant and </w:t>
      </w:r>
      <w:r w:rsidR="001F2045">
        <w:fldChar w:fldCharType="begin"/>
      </w:r>
      <w:r w:rsidR="001F2045" w:rsidRPr="00ED681C">
        <w:rPr>
          <w:lang w:val="en-US"/>
        </w:rPr>
        <w:instrText xml:space="preserve"> HYPERLINK "https://en.wikipedia.org/wiki/Microbe" \o "Microbe" </w:instrText>
      </w:r>
      <w:r w:rsidR="001F2045">
        <w:fldChar w:fldCharType="separate"/>
      </w:r>
      <w:r w:rsidRPr="00AD296B">
        <w:rPr>
          <w:rStyle w:val="-"/>
          <w:rFonts w:ascii="Times New Roman" w:hAnsi="Times New Roman" w:cs="Times New Roman"/>
          <w:color w:val="auto"/>
          <w:sz w:val="24"/>
          <w:szCs w:val="24"/>
          <w:u w:val="none"/>
          <w:lang w:val="en-US"/>
        </w:rPr>
        <w:t>microbial</w:t>
      </w:r>
      <w:r w:rsidR="001F2045">
        <w:rPr>
          <w:rStyle w:val="-"/>
          <w:rFonts w:ascii="Times New Roman" w:hAnsi="Times New Roman" w:cs="Times New Roman"/>
          <w:color w:val="auto"/>
          <w:sz w:val="24"/>
          <w:szCs w:val="24"/>
          <w:u w:val="none"/>
          <w:lang w:val="en-US"/>
        </w:rPr>
        <w:fldChar w:fldCharType="end"/>
      </w:r>
      <w:r w:rsidRPr="00AD296B">
        <w:rPr>
          <w:rFonts w:ascii="Times New Roman" w:hAnsi="Times New Roman" w:cs="Times New Roman"/>
          <w:sz w:val="24"/>
          <w:szCs w:val="24"/>
          <w:lang w:val="en-US"/>
        </w:rPr>
        <w:t xml:space="preserve"> </w:t>
      </w:r>
      <w:r w:rsidR="001F2045">
        <w:fldChar w:fldCharType="begin"/>
      </w:r>
      <w:r w:rsidR="001F2045" w:rsidRPr="00ED681C">
        <w:rPr>
          <w:lang w:val="en-US"/>
        </w:rPr>
        <w:instrText xml:space="preserve"> HYPERLINK "https://en.wikipedia.org/wik</w:instrText>
      </w:r>
      <w:r w:rsidR="001F2045" w:rsidRPr="00ED681C">
        <w:rPr>
          <w:lang w:val="en-US"/>
        </w:rPr>
        <w:instrText xml:space="preserve">i/Biomass_(ecology)" \o "Biomass (ecology)" </w:instrText>
      </w:r>
      <w:r w:rsidR="001F2045">
        <w:fldChar w:fldCharType="separate"/>
      </w:r>
      <w:r w:rsidRPr="00AD296B">
        <w:rPr>
          <w:rStyle w:val="-"/>
          <w:rFonts w:ascii="Times New Roman" w:hAnsi="Times New Roman" w:cs="Times New Roman"/>
          <w:color w:val="auto"/>
          <w:sz w:val="24"/>
          <w:szCs w:val="24"/>
          <w:u w:val="none"/>
          <w:lang w:val="en-US"/>
        </w:rPr>
        <w:t>biomass</w:t>
      </w:r>
      <w:r w:rsidR="001F2045">
        <w:rPr>
          <w:rStyle w:val="-"/>
          <w:rFonts w:ascii="Times New Roman" w:hAnsi="Times New Roman" w:cs="Times New Roman"/>
          <w:color w:val="auto"/>
          <w:sz w:val="24"/>
          <w:szCs w:val="24"/>
          <w:u w:val="none"/>
          <w:lang w:val="en-US"/>
        </w:rPr>
        <w:fldChar w:fldCharType="end"/>
      </w:r>
      <w:r w:rsidRPr="00AD296B">
        <w:rPr>
          <w:rFonts w:ascii="Times New Roman" w:hAnsi="Times New Roman" w:cs="Times New Roman"/>
          <w:sz w:val="24"/>
          <w:szCs w:val="24"/>
          <w:lang w:val="en-US"/>
        </w:rPr>
        <w:t xml:space="preserve"> that lives in the system. As organic matter dies, </w:t>
      </w:r>
      <w:r w:rsidR="001F2045">
        <w:fldChar w:fldCharType="begin"/>
      </w:r>
      <w:r w:rsidR="001F2045" w:rsidRPr="00ED681C">
        <w:rPr>
          <w:lang w:val="en-US"/>
        </w:rPr>
        <w:instrText xml:space="preserve"> HYPERLINK "https://en.wikipedia.org/wiki/Decomposer" \o "Decomposer" </w:instrText>
      </w:r>
      <w:r w:rsidR="001F2045">
        <w:fldChar w:fldCharType="separate"/>
      </w:r>
      <w:r w:rsidRPr="00AD296B">
        <w:rPr>
          <w:rStyle w:val="-"/>
          <w:rFonts w:ascii="Times New Roman" w:hAnsi="Times New Roman" w:cs="Times New Roman"/>
          <w:color w:val="auto"/>
          <w:sz w:val="24"/>
          <w:szCs w:val="24"/>
          <w:u w:val="none"/>
          <w:lang w:val="en-US"/>
        </w:rPr>
        <w:t>decomposers</w:t>
      </w:r>
      <w:r w:rsidR="001F2045">
        <w:rPr>
          <w:rStyle w:val="-"/>
          <w:rFonts w:ascii="Times New Roman" w:hAnsi="Times New Roman" w:cs="Times New Roman"/>
          <w:color w:val="auto"/>
          <w:sz w:val="24"/>
          <w:szCs w:val="24"/>
          <w:u w:val="none"/>
          <w:lang w:val="en-US"/>
        </w:rPr>
        <w:fldChar w:fldCharType="end"/>
      </w:r>
      <w:r w:rsidRPr="00AD296B">
        <w:rPr>
          <w:rFonts w:ascii="Times New Roman" w:hAnsi="Times New Roman" w:cs="Times New Roman"/>
          <w:sz w:val="24"/>
          <w:szCs w:val="24"/>
          <w:lang w:val="en-US"/>
        </w:rPr>
        <w:t xml:space="preserve"> release carbon back to the atmosphere. This process also facilitates </w:t>
      </w:r>
      <w:r w:rsidR="001F2045">
        <w:fldChar w:fldCharType="begin"/>
      </w:r>
      <w:r w:rsidR="001F2045" w:rsidRPr="00ED681C">
        <w:rPr>
          <w:lang w:val="en-US"/>
        </w:rPr>
        <w:instrText xml:space="preserve"> HYPERLINK "https://en.wikipedia.org/wiki/Nutrient_cycling" \o "Nutrient cycling" </w:instrText>
      </w:r>
      <w:r w:rsidR="001F2045">
        <w:fldChar w:fldCharType="separate"/>
      </w:r>
      <w:r w:rsidRPr="00AD296B">
        <w:rPr>
          <w:rStyle w:val="-"/>
          <w:rFonts w:ascii="Times New Roman" w:hAnsi="Times New Roman" w:cs="Times New Roman"/>
          <w:color w:val="auto"/>
          <w:sz w:val="24"/>
          <w:szCs w:val="24"/>
          <w:u w:val="none"/>
          <w:lang w:val="en-US"/>
        </w:rPr>
        <w:t>nutrient cycling</w:t>
      </w:r>
      <w:r w:rsidR="001F2045">
        <w:rPr>
          <w:rStyle w:val="-"/>
          <w:rFonts w:ascii="Times New Roman" w:hAnsi="Times New Roman" w:cs="Times New Roman"/>
          <w:color w:val="auto"/>
          <w:sz w:val="24"/>
          <w:szCs w:val="24"/>
          <w:u w:val="none"/>
          <w:lang w:val="en-US"/>
        </w:rPr>
        <w:fldChar w:fldCharType="end"/>
      </w:r>
      <w:r w:rsidRPr="00AD296B">
        <w:rPr>
          <w:rFonts w:ascii="Times New Roman" w:hAnsi="Times New Roman" w:cs="Times New Roman"/>
          <w:sz w:val="24"/>
          <w:szCs w:val="24"/>
          <w:lang w:val="en-US"/>
        </w:rPr>
        <w:t xml:space="preserve"> by converting nutrients stored in dead biomass back to a form that can be used again by plants and other microbes.</w:t>
      </w:r>
      <w:hyperlink r:id="rId52" w:anchor="cite_note-Chapin10-8" w:history="1"/>
    </w:p>
    <w:p w:rsidR="00B65196" w:rsidRPr="00AD296B" w:rsidRDefault="00632763" w:rsidP="00AD296B">
      <w:pPr>
        <w:pStyle w:val="2"/>
        <w:numPr>
          <w:ilvl w:val="1"/>
          <w:numId w:val="2"/>
        </w:numPr>
        <w:spacing w:before="0" w:after="240" w:line="312" w:lineRule="auto"/>
        <w:rPr>
          <w:rFonts w:ascii="Arial" w:hAnsi="Arial" w:cs="Arial"/>
          <w:lang w:val="en-US"/>
        </w:rPr>
      </w:pPr>
      <w:bookmarkStart w:id="16" w:name="_Toc509697282"/>
      <w:r w:rsidRPr="00AD296B">
        <w:rPr>
          <w:rFonts w:ascii="Arial" w:hAnsi="Arial" w:cs="Arial"/>
          <w:lang w:val="en-US"/>
        </w:rPr>
        <w:t>External and Internal Factors</w:t>
      </w:r>
      <w:bookmarkEnd w:id="16"/>
    </w:p>
    <w:p w:rsidR="002871BF" w:rsidRPr="00AD296B" w:rsidRDefault="002871BF" w:rsidP="004C70ED">
      <w:pPr>
        <w:spacing w:after="240" w:line="312" w:lineRule="auto"/>
        <w:ind w:firstLine="709"/>
        <w:rPr>
          <w:rFonts w:ascii="Times New Roman" w:hAnsi="Times New Roman" w:cs="Times New Roman"/>
          <w:sz w:val="24"/>
          <w:szCs w:val="24"/>
          <w:lang w:val="en-US"/>
        </w:rPr>
      </w:pPr>
      <w:r w:rsidRPr="00B65196">
        <w:rPr>
          <w:rFonts w:ascii="Times New Roman" w:hAnsi="Times New Roman" w:cs="Times New Roman"/>
          <w:sz w:val="24"/>
          <w:szCs w:val="24"/>
          <w:lang w:val="en-US"/>
        </w:rPr>
        <w:t xml:space="preserve">Ecosystems are controlled both by external and internal factors. </w:t>
      </w:r>
      <w:r w:rsidRPr="00AD296B">
        <w:rPr>
          <w:rFonts w:ascii="Times New Roman" w:hAnsi="Times New Roman" w:cs="Times New Roman"/>
          <w:sz w:val="24"/>
          <w:szCs w:val="24"/>
          <w:lang w:val="en-US"/>
        </w:rPr>
        <w:t xml:space="preserve">External factors such as </w:t>
      </w:r>
      <w:r w:rsidR="001F2045">
        <w:fldChar w:fldCharType="begin"/>
      </w:r>
      <w:r w:rsidR="001F2045" w:rsidRPr="00ED681C">
        <w:rPr>
          <w:lang w:val="en-US"/>
        </w:rPr>
        <w:instrText xml:space="preserve"> HYPERLINK "https://e</w:instrText>
      </w:r>
      <w:r w:rsidR="001F2045" w:rsidRPr="00ED681C">
        <w:rPr>
          <w:lang w:val="en-US"/>
        </w:rPr>
        <w:instrText xml:space="preserve">n.wikipedia.org/wiki/Climate" \o "Climate" </w:instrText>
      </w:r>
      <w:r w:rsidR="001F2045">
        <w:fldChar w:fldCharType="separate"/>
      </w:r>
      <w:r w:rsidRPr="00AD296B">
        <w:rPr>
          <w:rStyle w:val="-"/>
          <w:rFonts w:ascii="Times New Roman" w:hAnsi="Times New Roman" w:cs="Times New Roman"/>
          <w:color w:val="auto"/>
          <w:sz w:val="24"/>
          <w:szCs w:val="24"/>
          <w:u w:val="none"/>
          <w:lang w:val="en-US"/>
        </w:rPr>
        <w:t>climate</w:t>
      </w:r>
      <w:r w:rsidR="001F2045">
        <w:rPr>
          <w:rStyle w:val="-"/>
          <w:rFonts w:ascii="Times New Roman" w:hAnsi="Times New Roman" w:cs="Times New Roman"/>
          <w:color w:val="auto"/>
          <w:sz w:val="24"/>
          <w:szCs w:val="24"/>
          <w:u w:val="none"/>
          <w:lang w:val="en-US"/>
        </w:rPr>
        <w:fldChar w:fldCharType="end"/>
      </w:r>
      <w:r w:rsidRPr="00AD296B">
        <w:rPr>
          <w:rFonts w:ascii="Times New Roman" w:hAnsi="Times New Roman" w:cs="Times New Roman"/>
          <w:sz w:val="24"/>
          <w:szCs w:val="24"/>
          <w:lang w:val="en-US"/>
        </w:rPr>
        <w:t xml:space="preserve">, the </w:t>
      </w:r>
      <w:r w:rsidR="001F2045">
        <w:fldChar w:fldCharType="begin"/>
      </w:r>
      <w:r w:rsidR="001F2045" w:rsidRPr="00ED681C">
        <w:rPr>
          <w:lang w:val="en-US"/>
        </w:rPr>
        <w:instrText xml:space="preserve"> HYPERLINK "https://en.wikipedia.org/wiki/Parent_material" \o "Parent material" </w:instrText>
      </w:r>
      <w:r w:rsidR="001F2045">
        <w:fldChar w:fldCharType="separate"/>
      </w:r>
      <w:r w:rsidRPr="00AD296B">
        <w:rPr>
          <w:rStyle w:val="-"/>
          <w:rFonts w:ascii="Times New Roman" w:hAnsi="Times New Roman" w:cs="Times New Roman"/>
          <w:color w:val="auto"/>
          <w:sz w:val="24"/>
          <w:szCs w:val="24"/>
          <w:u w:val="none"/>
          <w:lang w:val="en-US"/>
        </w:rPr>
        <w:t>parent material</w:t>
      </w:r>
      <w:r w:rsidR="001F2045">
        <w:rPr>
          <w:rStyle w:val="-"/>
          <w:rFonts w:ascii="Times New Roman" w:hAnsi="Times New Roman" w:cs="Times New Roman"/>
          <w:color w:val="auto"/>
          <w:sz w:val="24"/>
          <w:szCs w:val="24"/>
          <w:u w:val="none"/>
          <w:lang w:val="en-US"/>
        </w:rPr>
        <w:fldChar w:fldCharType="end"/>
      </w:r>
      <w:r w:rsidRPr="00AD296B">
        <w:rPr>
          <w:rFonts w:ascii="Times New Roman" w:hAnsi="Times New Roman" w:cs="Times New Roman"/>
          <w:sz w:val="24"/>
          <w:szCs w:val="24"/>
          <w:lang w:val="en-US"/>
        </w:rPr>
        <w:t xml:space="preserve"> that forms the soil, </w:t>
      </w:r>
      <w:r w:rsidR="001F2045">
        <w:fldChar w:fldCharType="begin"/>
      </w:r>
      <w:r w:rsidR="001F2045" w:rsidRPr="00ED681C">
        <w:rPr>
          <w:lang w:val="en-US"/>
        </w:rPr>
        <w:instrText xml:space="preserve"> HYPERLINK "https://en.wikipedia.org/wiki/Topography" \o "Topography" </w:instrText>
      </w:r>
      <w:r w:rsidR="001F2045">
        <w:fldChar w:fldCharType="separate"/>
      </w:r>
      <w:r w:rsidRPr="00AD296B">
        <w:rPr>
          <w:rStyle w:val="-"/>
          <w:rFonts w:ascii="Times New Roman" w:hAnsi="Times New Roman" w:cs="Times New Roman"/>
          <w:color w:val="auto"/>
          <w:sz w:val="24"/>
          <w:szCs w:val="24"/>
          <w:u w:val="none"/>
          <w:lang w:val="en-US"/>
        </w:rPr>
        <w:t>topography</w:t>
      </w:r>
      <w:r w:rsidR="001F2045">
        <w:rPr>
          <w:rStyle w:val="-"/>
          <w:rFonts w:ascii="Times New Roman" w:hAnsi="Times New Roman" w:cs="Times New Roman"/>
          <w:color w:val="auto"/>
          <w:sz w:val="24"/>
          <w:szCs w:val="24"/>
          <w:u w:val="none"/>
          <w:lang w:val="en-US"/>
        </w:rPr>
        <w:fldChar w:fldCharType="end"/>
      </w:r>
      <w:r w:rsidRPr="00AD296B">
        <w:rPr>
          <w:rFonts w:ascii="Times New Roman" w:hAnsi="Times New Roman" w:cs="Times New Roman"/>
          <w:sz w:val="24"/>
          <w:szCs w:val="24"/>
          <w:lang w:val="en-US"/>
        </w:rPr>
        <w:t xml:space="preserve"> and time have a big impact on ecosystems, but they are not themselves influenced by the ecosystem.</w:t>
      </w:r>
      <w:hyperlink r:id="rId53" w:anchor="cite_note-Chapin11-9" w:history="1"/>
      <w:r w:rsidRPr="00AD296B">
        <w:rPr>
          <w:rFonts w:ascii="Times New Roman" w:hAnsi="Times New Roman" w:cs="Times New Roman"/>
          <w:sz w:val="24"/>
          <w:szCs w:val="24"/>
          <w:lang w:val="en-US"/>
        </w:rPr>
        <w:t xml:space="preserve"> Ecosystems are dynamic: they are subject to periodic disturbances and are in the process of recovering from past </w:t>
      </w:r>
      <w:r w:rsidR="001F2045">
        <w:fldChar w:fldCharType="begin"/>
      </w:r>
      <w:r w:rsidR="001F2045" w:rsidRPr="00ED681C">
        <w:rPr>
          <w:lang w:val="en-US"/>
        </w:rPr>
        <w:instrText xml:space="preserve"> HYPERLINK "https://en.wikipedia.org/wiki/Disturbance_(ecology)" \o "Disturbance (ecology)" </w:instrText>
      </w:r>
      <w:r w:rsidR="001F2045">
        <w:fldChar w:fldCharType="separate"/>
      </w:r>
      <w:r w:rsidRPr="00AD296B">
        <w:rPr>
          <w:rStyle w:val="-"/>
          <w:rFonts w:ascii="Times New Roman" w:hAnsi="Times New Roman" w:cs="Times New Roman"/>
          <w:color w:val="auto"/>
          <w:sz w:val="24"/>
          <w:szCs w:val="24"/>
          <w:u w:val="none"/>
          <w:lang w:val="en-US"/>
        </w:rPr>
        <w:t>disturbances</w:t>
      </w:r>
      <w:r w:rsidR="001F2045">
        <w:rPr>
          <w:rStyle w:val="-"/>
          <w:rFonts w:ascii="Times New Roman" w:hAnsi="Times New Roman" w:cs="Times New Roman"/>
          <w:color w:val="auto"/>
          <w:sz w:val="24"/>
          <w:szCs w:val="24"/>
          <w:u w:val="none"/>
          <w:lang w:val="en-US"/>
        </w:rPr>
        <w:fldChar w:fldCharType="end"/>
      </w:r>
      <w:r w:rsidRPr="00AD296B">
        <w:rPr>
          <w:rFonts w:ascii="Times New Roman" w:hAnsi="Times New Roman" w:cs="Times New Roman"/>
          <w:sz w:val="24"/>
          <w:szCs w:val="24"/>
          <w:lang w:val="en-US"/>
        </w:rPr>
        <w:t xml:space="preserve"> that were external to the ecosystem.</w:t>
      </w:r>
      <w:hyperlink r:id="rId54" w:anchor="cite_note-Chapin281-10" w:history="1"/>
      <w:r w:rsidRPr="00AD296B">
        <w:rPr>
          <w:rFonts w:ascii="Times New Roman" w:hAnsi="Times New Roman" w:cs="Times New Roman"/>
          <w:sz w:val="24"/>
          <w:szCs w:val="24"/>
          <w:lang w:val="en-US"/>
        </w:rPr>
        <w:t xml:space="preserve"> Internal factors are different. They not only control ecosystem processes but are also controlled by them. Internal factors are subject to </w:t>
      </w:r>
      <w:hyperlink r:id="rId55" w:tooltip="Feedback" w:history="1">
        <w:r w:rsidRPr="00AD296B">
          <w:rPr>
            <w:rStyle w:val="-"/>
            <w:rFonts w:ascii="Times New Roman" w:hAnsi="Times New Roman" w:cs="Times New Roman"/>
            <w:color w:val="auto"/>
            <w:sz w:val="24"/>
            <w:szCs w:val="24"/>
            <w:u w:val="none"/>
            <w:lang w:val="en-US"/>
          </w:rPr>
          <w:t>feedback loops</w:t>
        </w:r>
      </w:hyperlink>
      <w:r w:rsidRPr="00AD296B">
        <w:rPr>
          <w:rFonts w:ascii="Times New Roman" w:hAnsi="Times New Roman" w:cs="Times New Roman"/>
          <w:sz w:val="24"/>
          <w:szCs w:val="24"/>
          <w:lang w:val="en-US"/>
        </w:rPr>
        <w:t>.</w:t>
      </w:r>
      <w:hyperlink r:id="rId56" w:anchor="cite_note-Chapin11-9" w:history="1"/>
    </w:p>
    <w:p w:rsidR="00051177" w:rsidRPr="00AD296B" w:rsidRDefault="001F2045" w:rsidP="004C70ED">
      <w:pPr>
        <w:spacing w:after="240" w:line="312" w:lineRule="auto"/>
        <w:ind w:firstLine="709"/>
        <w:rPr>
          <w:rFonts w:ascii="Times New Roman" w:hAnsi="Times New Roman" w:cs="Times New Roman"/>
          <w:sz w:val="24"/>
          <w:szCs w:val="24"/>
          <w:lang w:val="en-US"/>
        </w:rPr>
        <w:sectPr w:rsidR="00051177" w:rsidRPr="00AD296B" w:rsidSect="00957530">
          <w:headerReference w:type="default" r:id="rId57"/>
          <w:footerReference w:type="default" r:id="rId58"/>
          <w:pgSz w:w="11906" w:h="16838"/>
          <w:pgMar w:top="1418" w:right="1418" w:bottom="1418" w:left="1418" w:header="709" w:footer="709" w:gutter="0"/>
          <w:cols w:space="708"/>
          <w:docGrid w:linePitch="360"/>
        </w:sectPr>
      </w:pPr>
      <w:hyperlink r:id="rId59" w:tooltip="Human" w:history="1">
        <w:r w:rsidR="002871BF" w:rsidRPr="00AD296B">
          <w:rPr>
            <w:rStyle w:val="-"/>
            <w:rFonts w:ascii="Times New Roman" w:hAnsi="Times New Roman" w:cs="Times New Roman"/>
            <w:color w:val="auto"/>
            <w:sz w:val="24"/>
            <w:szCs w:val="24"/>
            <w:u w:val="none"/>
            <w:lang w:val="en-US"/>
          </w:rPr>
          <w:t>Humans</w:t>
        </w:r>
      </w:hyperlink>
      <w:r w:rsidR="002871BF" w:rsidRPr="00AD296B">
        <w:rPr>
          <w:rFonts w:ascii="Times New Roman" w:hAnsi="Times New Roman" w:cs="Times New Roman"/>
          <w:sz w:val="24"/>
          <w:szCs w:val="24"/>
          <w:lang w:val="en-US"/>
        </w:rPr>
        <w:t xml:space="preserve"> operate within ecosystems and the cumulative effects of human activities can influence even external factors. </w:t>
      </w:r>
      <w:hyperlink r:id="rId60" w:tooltip="Climate change" w:history="1">
        <w:r w:rsidR="002871BF" w:rsidRPr="00AD296B">
          <w:rPr>
            <w:rStyle w:val="-"/>
            <w:rFonts w:ascii="Times New Roman" w:hAnsi="Times New Roman" w:cs="Times New Roman"/>
            <w:color w:val="auto"/>
            <w:sz w:val="24"/>
            <w:szCs w:val="24"/>
            <w:u w:val="none"/>
            <w:lang w:val="en-US"/>
          </w:rPr>
          <w:t>Climate change</w:t>
        </w:r>
      </w:hyperlink>
      <w:r w:rsidR="002871BF" w:rsidRPr="00AD296B">
        <w:rPr>
          <w:rFonts w:ascii="Times New Roman" w:hAnsi="Times New Roman" w:cs="Times New Roman"/>
          <w:sz w:val="24"/>
          <w:szCs w:val="24"/>
          <w:lang w:val="en-US"/>
        </w:rPr>
        <w:t xml:space="preserve"> is an example of that cumulative impact. Ecosystems provide benefits--called </w:t>
      </w:r>
      <w:hyperlink r:id="rId61" w:tooltip="Ecosystem services" w:history="1">
        <w:r w:rsidR="002871BF" w:rsidRPr="00AD296B">
          <w:rPr>
            <w:rStyle w:val="-"/>
            <w:rFonts w:ascii="Times New Roman" w:hAnsi="Times New Roman" w:cs="Times New Roman"/>
            <w:color w:val="auto"/>
            <w:sz w:val="24"/>
            <w:szCs w:val="24"/>
            <w:u w:val="none"/>
            <w:lang w:val="en-US"/>
          </w:rPr>
          <w:t>Ecosystem services</w:t>
        </w:r>
      </w:hyperlink>
      <w:r w:rsidR="002871BF" w:rsidRPr="00AD296B">
        <w:rPr>
          <w:rFonts w:ascii="Times New Roman" w:hAnsi="Times New Roman" w:cs="Times New Roman"/>
          <w:sz w:val="24"/>
          <w:szCs w:val="24"/>
          <w:lang w:val="en-US"/>
        </w:rPr>
        <w:t xml:space="preserve">--which people depend on and can disrupt to their own detriment. Best practices of </w:t>
      </w:r>
      <w:hyperlink r:id="rId62" w:tooltip="Ecosystem management" w:history="1">
        <w:r w:rsidR="002871BF" w:rsidRPr="00AD296B">
          <w:rPr>
            <w:rStyle w:val="-"/>
            <w:rFonts w:ascii="Times New Roman" w:hAnsi="Times New Roman" w:cs="Times New Roman"/>
            <w:color w:val="auto"/>
            <w:sz w:val="24"/>
            <w:szCs w:val="24"/>
            <w:u w:val="none"/>
            <w:lang w:val="en-US"/>
          </w:rPr>
          <w:t>Ecosystem management</w:t>
        </w:r>
      </w:hyperlink>
      <w:r w:rsidR="002871BF" w:rsidRPr="00AD296B">
        <w:rPr>
          <w:rFonts w:ascii="Times New Roman" w:hAnsi="Times New Roman" w:cs="Times New Roman"/>
          <w:sz w:val="24"/>
          <w:szCs w:val="24"/>
          <w:lang w:val="en-US"/>
        </w:rPr>
        <w:t xml:space="preserve"> suggests that it's better to manage at the ecosystem level, rather than trying to managing individual species.</w:t>
      </w:r>
    </w:p>
    <w:p w:rsidR="007213DB" w:rsidRPr="00AD296B" w:rsidRDefault="007213DB" w:rsidP="00AD296B">
      <w:pPr>
        <w:pStyle w:val="1"/>
        <w:numPr>
          <w:ilvl w:val="0"/>
          <w:numId w:val="2"/>
        </w:numPr>
        <w:spacing w:before="0" w:after="380" w:line="312" w:lineRule="auto"/>
        <w:rPr>
          <w:rFonts w:ascii="Arial" w:hAnsi="Arial" w:cs="Arial"/>
          <w:color w:val="FF0000"/>
          <w:sz w:val="34"/>
          <w:szCs w:val="34"/>
          <w:lang w:val="en-US"/>
        </w:rPr>
      </w:pPr>
      <w:bookmarkStart w:id="17" w:name="_Toc509697283"/>
      <w:r w:rsidRPr="00AD296B">
        <w:rPr>
          <w:rFonts w:ascii="Arial" w:hAnsi="Arial" w:cs="Arial"/>
          <w:color w:val="FF0000"/>
          <w:sz w:val="34"/>
          <w:szCs w:val="34"/>
          <w:lang w:val="en-US"/>
        </w:rPr>
        <w:lastRenderedPageBreak/>
        <w:t>Biomass (ecology)</w:t>
      </w:r>
      <w:bookmarkEnd w:id="17"/>
    </w:p>
    <w:p w:rsidR="00B65196" w:rsidRPr="00AD296B" w:rsidRDefault="00B65196" w:rsidP="00AD296B">
      <w:pPr>
        <w:pStyle w:val="2"/>
        <w:numPr>
          <w:ilvl w:val="1"/>
          <w:numId w:val="2"/>
        </w:numPr>
        <w:spacing w:before="0" w:after="240" w:line="312" w:lineRule="auto"/>
        <w:rPr>
          <w:rFonts w:ascii="Arial" w:hAnsi="Arial" w:cs="Arial"/>
          <w:lang w:val="en-US"/>
        </w:rPr>
      </w:pPr>
      <w:bookmarkStart w:id="18" w:name="_Toc509697284"/>
      <w:r w:rsidRPr="00AD296B">
        <w:rPr>
          <w:rFonts w:ascii="Arial" w:hAnsi="Arial" w:cs="Arial"/>
          <w:lang w:val="en-US"/>
        </w:rPr>
        <w:t>Biomass</w:t>
      </w:r>
      <w:bookmarkEnd w:id="18"/>
    </w:p>
    <w:p w:rsidR="007213DB" w:rsidRPr="00AD296B" w:rsidRDefault="007213DB" w:rsidP="004C70ED">
      <w:pPr>
        <w:spacing w:after="240" w:line="312" w:lineRule="auto"/>
        <w:ind w:firstLine="709"/>
        <w:rPr>
          <w:rFonts w:ascii="Times New Roman" w:hAnsi="Times New Roman" w:cs="Times New Roman"/>
          <w:sz w:val="24"/>
          <w:szCs w:val="24"/>
          <w:lang w:val="en-US"/>
        </w:rPr>
      </w:pPr>
      <w:r w:rsidRPr="00B65196">
        <w:rPr>
          <w:rFonts w:ascii="Times New Roman" w:hAnsi="Times New Roman" w:cs="Times New Roman"/>
          <w:sz w:val="24"/>
          <w:szCs w:val="24"/>
          <w:lang w:val="en-US"/>
        </w:rPr>
        <w:t xml:space="preserve">Biomass is the mass of living biological organisms in a given area or </w:t>
      </w:r>
      <w:r w:rsidR="001F2045">
        <w:fldChar w:fldCharType="begin"/>
      </w:r>
      <w:r w:rsidR="001F2045" w:rsidRPr="00ED681C">
        <w:rPr>
          <w:lang w:val="en-US"/>
        </w:rPr>
        <w:instrText xml:space="preserve"> HYPERLINK "https://en.wikipedia.org/wiki/Ecosystem" \o "Ecosystem" </w:instrText>
      </w:r>
      <w:r w:rsidR="001F2045">
        <w:fldChar w:fldCharType="separate"/>
      </w:r>
      <w:r w:rsidRPr="00B65196">
        <w:rPr>
          <w:rStyle w:val="-"/>
          <w:rFonts w:ascii="Times New Roman" w:hAnsi="Times New Roman" w:cs="Times New Roman"/>
          <w:color w:val="auto"/>
          <w:sz w:val="24"/>
          <w:szCs w:val="24"/>
          <w:u w:val="none"/>
          <w:lang w:val="en-US"/>
        </w:rPr>
        <w:t>ecosystem</w:t>
      </w:r>
      <w:r w:rsidR="001F2045">
        <w:rPr>
          <w:rStyle w:val="-"/>
          <w:rFonts w:ascii="Times New Roman" w:hAnsi="Times New Roman" w:cs="Times New Roman"/>
          <w:color w:val="auto"/>
          <w:sz w:val="24"/>
          <w:szCs w:val="24"/>
          <w:u w:val="none"/>
          <w:lang w:val="en-US"/>
        </w:rPr>
        <w:fldChar w:fldCharType="end"/>
      </w:r>
      <w:r w:rsidRPr="00B65196">
        <w:rPr>
          <w:rFonts w:ascii="Times New Roman" w:hAnsi="Times New Roman" w:cs="Times New Roman"/>
          <w:sz w:val="24"/>
          <w:szCs w:val="24"/>
          <w:lang w:val="en-US"/>
        </w:rPr>
        <w:t xml:space="preserve"> at a given time. </w:t>
      </w:r>
      <w:r w:rsidRPr="00AD296B">
        <w:rPr>
          <w:rFonts w:ascii="Times New Roman" w:hAnsi="Times New Roman" w:cs="Times New Roman"/>
          <w:sz w:val="24"/>
          <w:szCs w:val="24"/>
          <w:lang w:val="en-US"/>
        </w:rPr>
        <w:t xml:space="preserve">Biomass can refer to species biomass, which is the mass of one or more species, or to community biomass, which is the mass of all species in the community. It can include </w:t>
      </w:r>
      <w:hyperlink r:id="rId63" w:tooltip="Microorganisms" w:history="1">
        <w:r w:rsidRPr="00AD296B">
          <w:rPr>
            <w:rStyle w:val="-"/>
            <w:rFonts w:ascii="Times New Roman" w:hAnsi="Times New Roman" w:cs="Times New Roman"/>
            <w:color w:val="auto"/>
            <w:sz w:val="24"/>
            <w:szCs w:val="24"/>
            <w:u w:val="none"/>
            <w:lang w:val="en-US"/>
          </w:rPr>
          <w:t>microorganisms</w:t>
        </w:r>
      </w:hyperlink>
      <w:r w:rsidRPr="00AD296B">
        <w:rPr>
          <w:rFonts w:ascii="Times New Roman" w:hAnsi="Times New Roman" w:cs="Times New Roman"/>
          <w:sz w:val="24"/>
          <w:szCs w:val="24"/>
          <w:lang w:val="en-US"/>
        </w:rPr>
        <w:t>, plants or animals.</w:t>
      </w:r>
      <w:hyperlink r:id="rId64" w:anchor="cite_note-4" w:history="1"/>
      <w:r w:rsidRPr="00AD296B">
        <w:rPr>
          <w:rFonts w:ascii="Times New Roman" w:hAnsi="Times New Roman" w:cs="Times New Roman"/>
          <w:sz w:val="24"/>
          <w:szCs w:val="24"/>
          <w:lang w:val="en-US"/>
        </w:rPr>
        <w:t xml:space="preserve"> The mass can be expressed as the average mass per unit area, or as the total mass in the community.</w:t>
      </w:r>
    </w:p>
    <w:p w:rsidR="007213DB" w:rsidRPr="00AD296B" w:rsidRDefault="007213DB" w:rsidP="004C70ED">
      <w:pPr>
        <w:spacing w:after="240" w:line="312" w:lineRule="auto"/>
        <w:ind w:firstLine="709"/>
        <w:rPr>
          <w:rFonts w:ascii="Times New Roman" w:hAnsi="Times New Roman" w:cs="Times New Roman"/>
          <w:sz w:val="24"/>
          <w:szCs w:val="24"/>
          <w:lang w:val="en-US"/>
        </w:rPr>
      </w:pPr>
      <w:r w:rsidRPr="00AD296B">
        <w:rPr>
          <w:rFonts w:ascii="Times New Roman" w:hAnsi="Times New Roman" w:cs="Times New Roman"/>
          <w:sz w:val="24"/>
          <w:szCs w:val="24"/>
          <w:lang w:val="en-US"/>
        </w:rPr>
        <w:t xml:space="preserve">How biomass is measured depends on why it is being measured. Sometimes, the biomass is regarded as the natural mass of organisms in situ, just as they are. For example, in a salmon </w:t>
      </w:r>
      <w:hyperlink r:id="rId65" w:tooltip="Fishery" w:history="1">
        <w:r w:rsidRPr="00AD296B">
          <w:rPr>
            <w:rStyle w:val="-"/>
            <w:rFonts w:ascii="Times New Roman" w:hAnsi="Times New Roman" w:cs="Times New Roman"/>
            <w:color w:val="auto"/>
            <w:sz w:val="24"/>
            <w:szCs w:val="24"/>
            <w:u w:val="none"/>
            <w:lang w:val="en-US"/>
          </w:rPr>
          <w:t>fishery</w:t>
        </w:r>
      </w:hyperlink>
      <w:r w:rsidRPr="00AD296B">
        <w:rPr>
          <w:rFonts w:ascii="Times New Roman" w:hAnsi="Times New Roman" w:cs="Times New Roman"/>
          <w:sz w:val="24"/>
          <w:szCs w:val="24"/>
          <w:lang w:val="en-US"/>
        </w:rPr>
        <w:t xml:space="preserve">, the salmon biomass might be regarded as the total wet weight the salmon would have if they were taken out of the water. In other contexts, biomass can be measured in terms of the dried organic mass, so perhaps only 30% of the actual weight might count, the rest being water. For other purposes, only biological tissues count, and teeth, bones and shells are excluded. In some applications, biomass is measured as the mass of </w:t>
      </w:r>
      <w:hyperlink r:id="rId66" w:tooltip="Organic carbon" w:history="1">
        <w:r w:rsidRPr="00AD296B">
          <w:rPr>
            <w:rStyle w:val="-"/>
            <w:rFonts w:ascii="Times New Roman" w:hAnsi="Times New Roman" w:cs="Times New Roman"/>
            <w:color w:val="auto"/>
            <w:sz w:val="24"/>
            <w:szCs w:val="24"/>
            <w:u w:val="none"/>
            <w:lang w:val="en-US"/>
          </w:rPr>
          <w:t>organically bound carbon</w:t>
        </w:r>
      </w:hyperlink>
      <w:r w:rsidRPr="00AD296B">
        <w:rPr>
          <w:rFonts w:ascii="Times New Roman" w:hAnsi="Times New Roman" w:cs="Times New Roman"/>
          <w:sz w:val="24"/>
          <w:szCs w:val="24"/>
          <w:lang w:val="en-US"/>
        </w:rPr>
        <w:t xml:space="preserve"> (C) that is present.</w:t>
      </w:r>
    </w:p>
    <w:p w:rsidR="007213DB" w:rsidRPr="00AD296B" w:rsidRDefault="007213DB" w:rsidP="004C70ED">
      <w:pPr>
        <w:spacing w:after="240" w:line="312" w:lineRule="auto"/>
        <w:ind w:firstLine="709"/>
        <w:rPr>
          <w:rFonts w:ascii="Times New Roman" w:hAnsi="Times New Roman" w:cs="Times New Roman"/>
          <w:sz w:val="24"/>
          <w:szCs w:val="24"/>
          <w:lang w:val="en-US"/>
        </w:rPr>
      </w:pPr>
      <w:r w:rsidRPr="00AD296B">
        <w:rPr>
          <w:rFonts w:ascii="Times New Roman" w:hAnsi="Times New Roman" w:cs="Times New Roman"/>
          <w:sz w:val="24"/>
          <w:szCs w:val="24"/>
          <w:lang w:val="en-US"/>
        </w:rPr>
        <w:t xml:space="preserve">Apart from bacteria, the total live biomass on </w:t>
      </w:r>
      <w:r w:rsidRPr="007634E2">
        <w:rPr>
          <w:rFonts w:ascii="Times New Roman" w:hAnsi="Times New Roman" w:cs="Times New Roman"/>
          <w:sz w:val="24"/>
          <w:szCs w:val="24"/>
          <w:lang w:val="en-US"/>
        </w:rPr>
        <w:t>Earth</w:t>
      </w:r>
      <w:r w:rsidRPr="00AD296B">
        <w:rPr>
          <w:rFonts w:ascii="Times New Roman" w:hAnsi="Times New Roman" w:cs="Times New Roman"/>
          <w:sz w:val="24"/>
          <w:szCs w:val="24"/>
          <w:lang w:val="en-US"/>
        </w:rPr>
        <w:t xml:space="preserve"> is about 560 billion </w:t>
      </w:r>
      <w:proofErr w:type="spellStart"/>
      <w:r w:rsidRPr="00AD296B">
        <w:rPr>
          <w:rFonts w:ascii="Times New Roman" w:hAnsi="Times New Roman" w:cs="Times New Roman"/>
          <w:sz w:val="24"/>
          <w:szCs w:val="24"/>
          <w:lang w:val="en-US"/>
        </w:rPr>
        <w:t>tonnes</w:t>
      </w:r>
      <w:proofErr w:type="spellEnd"/>
      <w:r w:rsidRPr="00AD296B">
        <w:rPr>
          <w:rFonts w:ascii="Times New Roman" w:hAnsi="Times New Roman" w:cs="Times New Roman"/>
          <w:sz w:val="24"/>
          <w:szCs w:val="24"/>
          <w:lang w:val="en-US"/>
        </w:rPr>
        <w:t xml:space="preserve"> C, and the total annual </w:t>
      </w:r>
      <w:r w:rsidRPr="007634E2">
        <w:rPr>
          <w:rFonts w:ascii="Times New Roman" w:hAnsi="Times New Roman" w:cs="Times New Roman"/>
          <w:sz w:val="24"/>
          <w:szCs w:val="24"/>
          <w:lang w:val="en-US"/>
        </w:rPr>
        <w:t>primary production</w:t>
      </w:r>
      <w:r w:rsidRPr="00AD296B">
        <w:rPr>
          <w:rFonts w:ascii="Times New Roman" w:hAnsi="Times New Roman" w:cs="Times New Roman"/>
          <w:sz w:val="24"/>
          <w:szCs w:val="24"/>
          <w:lang w:val="en-US"/>
        </w:rPr>
        <w:t xml:space="preserve"> of biomass is just over 100 billion </w:t>
      </w:r>
      <w:proofErr w:type="spellStart"/>
      <w:r w:rsidRPr="00AD296B">
        <w:rPr>
          <w:rFonts w:ascii="Times New Roman" w:hAnsi="Times New Roman" w:cs="Times New Roman"/>
          <w:sz w:val="24"/>
          <w:szCs w:val="24"/>
          <w:lang w:val="en-US"/>
        </w:rPr>
        <w:t>tonnes</w:t>
      </w:r>
      <w:proofErr w:type="spellEnd"/>
      <w:r w:rsidRPr="00AD296B">
        <w:rPr>
          <w:rFonts w:ascii="Times New Roman" w:hAnsi="Times New Roman" w:cs="Times New Roman"/>
          <w:sz w:val="24"/>
          <w:szCs w:val="24"/>
          <w:lang w:val="en-US"/>
        </w:rPr>
        <w:t xml:space="preserve"> C/yr. The total live biomass of bacteria may be as much as that of plants and animals</w:t>
      </w:r>
      <w:hyperlink r:id="rId67" w:anchor="cite_note-Whitman_etal-6" w:history="1"/>
      <w:r w:rsidRPr="00AD296B">
        <w:rPr>
          <w:rFonts w:ascii="Times New Roman" w:hAnsi="Times New Roman" w:cs="Times New Roman"/>
          <w:sz w:val="24"/>
          <w:szCs w:val="24"/>
          <w:lang w:val="en-US"/>
        </w:rPr>
        <w:t xml:space="preserve"> or may be much less. The total amount of </w:t>
      </w:r>
      <w:r w:rsidRPr="007634E2">
        <w:rPr>
          <w:rFonts w:ascii="Times New Roman" w:hAnsi="Times New Roman" w:cs="Times New Roman"/>
          <w:sz w:val="24"/>
          <w:szCs w:val="24"/>
          <w:lang w:val="en-US"/>
        </w:rPr>
        <w:t>DNA</w:t>
      </w:r>
      <w:r w:rsidRPr="00AD296B">
        <w:rPr>
          <w:rFonts w:ascii="Times New Roman" w:hAnsi="Times New Roman" w:cs="Times New Roman"/>
          <w:sz w:val="24"/>
          <w:szCs w:val="24"/>
          <w:lang w:val="en-US"/>
        </w:rPr>
        <w:t xml:space="preserve"> </w:t>
      </w:r>
      <w:r w:rsidRPr="007634E2">
        <w:rPr>
          <w:rFonts w:ascii="Times New Roman" w:hAnsi="Times New Roman" w:cs="Times New Roman"/>
          <w:sz w:val="24"/>
          <w:szCs w:val="24"/>
          <w:lang w:val="en-US"/>
        </w:rPr>
        <w:t>base pairs</w:t>
      </w:r>
      <w:r w:rsidRPr="00AD296B">
        <w:rPr>
          <w:rFonts w:ascii="Times New Roman" w:hAnsi="Times New Roman" w:cs="Times New Roman"/>
          <w:sz w:val="24"/>
          <w:szCs w:val="24"/>
          <w:lang w:val="en-US"/>
        </w:rPr>
        <w:t xml:space="preserve"> on Earth, as a possible approximation of </w:t>
      </w:r>
      <w:r w:rsidRPr="007634E2">
        <w:rPr>
          <w:rFonts w:ascii="Times New Roman" w:hAnsi="Times New Roman" w:cs="Times New Roman"/>
          <w:sz w:val="24"/>
          <w:szCs w:val="24"/>
          <w:lang w:val="en-US"/>
        </w:rPr>
        <w:t>global biodiversity</w:t>
      </w:r>
      <w:r w:rsidRPr="00AD296B">
        <w:rPr>
          <w:rFonts w:ascii="Times New Roman" w:hAnsi="Times New Roman" w:cs="Times New Roman"/>
          <w:sz w:val="24"/>
          <w:szCs w:val="24"/>
          <w:lang w:val="en-US"/>
        </w:rPr>
        <w:t xml:space="preserve">, is estimated at 5.0 x 1037, and weighs 50 billion </w:t>
      </w:r>
      <w:proofErr w:type="spellStart"/>
      <w:r w:rsidRPr="007634E2">
        <w:rPr>
          <w:rFonts w:ascii="Times New Roman" w:hAnsi="Times New Roman" w:cs="Times New Roman"/>
          <w:sz w:val="24"/>
          <w:szCs w:val="24"/>
          <w:lang w:val="en-US"/>
        </w:rPr>
        <w:t>tonnes</w:t>
      </w:r>
      <w:proofErr w:type="spellEnd"/>
      <w:r w:rsidRPr="00AD296B">
        <w:rPr>
          <w:rFonts w:ascii="Times New Roman" w:hAnsi="Times New Roman" w:cs="Times New Roman"/>
          <w:sz w:val="24"/>
          <w:szCs w:val="24"/>
          <w:lang w:val="en-US"/>
        </w:rPr>
        <w:t xml:space="preserve">. In comparison, the total mass of the </w:t>
      </w:r>
      <w:r w:rsidR="001F2045">
        <w:fldChar w:fldCharType="begin"/>
      </w:r>
      <w:r w:rsidR="001F2045" w:rsidRPr="00ED681C">
        <w:rPr>
          <w:lang w:val="en-US"/>
        </w:rPr>
        <w:instrText xml:space="preserve"> HYPERLINK "https://en.wikipedia.org/wiki/Biosphere" \o "Biosphere" </w:instrText>
      </w:r>
      <w:r w:rsidR="001F2045">
        <w:fldChar w:fldCharType="separate"/>
      </w:r>
      <w:r w:rsidRPr="00AD296B">
        <w:rPr>
          <w:rStyle w:val="-"/>
          <w:rFonts w:ascii="Times New Roman" w:hAnsi="Times New Roman" w:cs="Times New Roman"/>
          <w:color w:val="auto"/>
          <w:sz w:val="24"/>
          <w:szCs w:val="24"/>
          <w:u w:val="none"/>
          <w:lang w:val="en-US"/>
        </w:rPr>
        <w:t>biosphere</w:t>
      </w:r>
      <w:r w:rsidR="001F2045">
        <w:rPr>
          <w:rStyle w:val="-"/>
          <w:rFonts w:ascii="Times New Roman" w:hAnsi="Times New Roman" w:cs="Times New Roman"/>
          <w:color w:val="auto"/>
          <w:sz w:val="24"/>
          <w:szCs w:val="24"/>
          <w:u w:val="none"/>
          <w:lang w:val="en-US"/>
        </w:rPr>
        <w:fldChar w:fldCharType="end"/>
      </w:r>
      <w:r w:rsidRPr="00AD296B">
        <w:rPr>
          <w:rFonts w:ascii="Times New Roman" w:hAnsi="Times New Roman" w:cs="Times New Roman"/>
          <w:sz w:val="24"/>
          <w:szCs w:val="24"/>
          <w:lang w:val="en-US"/>
        </w:rPr>
        <w:t xml:space="preserve"> has been estimated to be as much as 4 x 1012 </w:t>
      </w:r>
      <w:proofErr w:type="spellStart"/>
      <w:r w:rsidRPr="00AD296B">
        <w:rPr>
          <w:rFonts w:ascii="Times New Roman" w:hAnsi="Times New Roman" w:cs="Times New Roman"/>
          <w:sz w:val="24"/>
          <w:szCs w:val="24"/>
          <w:lang w:val="en-US"/>
        </w:rPr>
        <w:t>tonnes</w:t>
      </w:r>
      <w:proofErr w:type="spellEnd"/>
      <w:r w:rsidRPr="00AD296B">
        <w:rPr>
          <w:rFonts w:ascii="Times New Roman" w:hAnsi="Times New Roman" w:cs="Times New Roman"/>
          <w:sz w:val="24"/>
          <w:szCs w:val="24"/>
          <w:lang w:val="en-US"/>
        </w:rPr>
        <w:t xml:space="preserve"> of </w:t>
      </w:r>
      <w:hyperlink r:id="rId68" w:tooltip="Carbon" w:history="1">
        <w:r w:rsidRPr="00AD296B">
          <w:rPr>
            <w:rStyle w:val="-"/>
            <w:rFonts w:ascii="Times New Roman" w:hAnsi="Times New Roman" w:cs="Times New Roman"/>
            <w:color w:val="auto"/>
            <w:sz w:val="24"/>
            <w:szCs w:val="24"/>
            <w:u w:val="none"/>
            <w:lang w:val="en-US"/>
          </w:rPr>
          <w:t>carbon</w:t>
        </w:r>
      </w:hyperlink>
      <w:r w:rsidRPr="00AD296B">
        <w:rPr>
          <w:rFonts w:ascii="Times New Roman" w:hAnsi="Times New Roman" w:cs="Times New Roman"/>
          <w:sz w:val="24"/>
          <w:szCs w:val="24"/>
          <w:lang w:val="en-US"/>
        </w:rPr>
        <w:t>.</w:t>
      </w:r>
      <w:hyperlink r:id="rId69" w:anchor="cite_note-AGCI-2015-9" w:history="1"/>
    </w:p>
    <w:p w:rsidR="007213DB" w:rsidRPr="00AD296B" w:rsidRDefault="007213DB" w:rsidP="00AD296B">
      <w:pPr>
        <w:pStyle w:val="2"/>
        <w:numPr>
          <w:ilvl w:val="1"/>
          <w:numId w:val="2"/>
        </w:numPr>
        <w:spacing w:before="0" w:after="240" w:line="312" w:lineRule="auto"/>
        <w:rPr>
          <w:rFonts w:ascii="Arial" w:hAnsi="Arial" w:cs="Arial"/>
          <w:lang w:val="en-US"/>
        </w:rPr>
      </w:pPr>
      <w:bookmarkStart w:id="19" w:name="_Toc509697285"/>
      <w:r w:rsidRPr="00AD296B">
        <w:rPr>
          <w:rFonts w:ascii="Arial" w:hAnsi="Arial" w:cs="Arial"/>
          <w:lang w:val="en-US"/>
        </w:rPr>
        <w:t>Terrestrial biomass</w:t>
      </w:r>
      <w:bookmarkEnd w:id="19"/>
    </w:p>
    <w:p w:rsidR="007213DB" w:rsidRPr="00AD296B" w:rsidRDefault="007213DB" w:rsidP="004C70ED">
      <w:pPr>
        <w:spacing w:after="240" w:line="312" w:lineRule="auto"/>
        <w:ind w:firstLine="709"/>
        <w:rPr>
          <w:rFonts w:ascii="Times New Roman" w:hAnsi="Times New Roman" w:cs="Times New Roman"/>
          <w:sz w:val="24"/>
          <w:szCs w:val="24"/>
          <w:lang w:val="en-US"/>
        </w:rPr>
      </w:pPr>
      <w:r w:rsidRPr="00AD296B">
        <w:rPr>
          <w:rFonts w:ascii="Times New Roman" w:hAnsi="Times New Roman" w:cs="Times New Roman"/>
          <w:sz w:val="24"/>
          <w:szCs w:val="24"/>
          <w:lang w:val="en-US"/>
        </w:rPr>
        <w:t xml:space="preserve">Terrestrial biomass generally decreases markedly at each higher </w:t>
      </w:r>
      <w:hyperlink r:id="rId70" w:tooltip="Trophic level" w:history="1">
        <w:r w:rsidRPr="00AD296B">
          <w:rPr>
            <w:rStyle w:val="-"/>
            <w:rFonts w:ascii="Times New Roman" w:hAnsi="Times New Roman" w:cs="Times New Roman"/>
            <w:color w:val="auto"/>
            <w:sz w:val="24"/>
            <w:szCs w:val="24"/>
            <w:u w:val="none"/>
            <w:lang w:val="en-US"/>
          </w:rPr>
          <w:t>trophic level</w:t>
        </w:r>
      </w:hyperlink>
      <w:r w:rsidRPr="00AD296B">
        <w:rPr>
          <w:rFonts w:ascii="Times New Roman" w:hAnsi="Times New Roman" w:cs="Times New Roman"/>
          <w:sz w:val="24"/>
          <w:szCs w:val="24"/>
          <w:lang w:val="en-US"/>
        </w:rPr>
        <w:t xml:space="preserve"> (plants, herbivores, carnivores). Examples of terrestrial </w:t>
      </w:r>
      <w:hyperlink r:id="rId71" w:tooltip="Autotroph" w:history="1">
        <w:r w:rsidRPr="00AD296B">
          <w:rPr>
            <w:rStyle w:val="-"/>
            <w:rFonts w:ascii="Times New Roman" w:hAnsi="Times New Roman" w:cs="Times New Roman"/>
            <w:color w:val="auto"/>
            <w:sz w:val="24"/>
            <w:szCs w:val="24"/>
            <w:u w:val="none"/>
            <w:lang w:val="en-US"/>
          </w:rPr>
          <w:t>producers</w:t>
        </w:r>
      </w:hyperlink>
      <w:r w:rsidRPr="00AD296B">
        <w:rPr>
          <w:rFonts w:ascii="Times New Roman" w:hAnsi="Times New Roman" w:cs="Times New Roman"/>
          <w:sz w:val="24"/>
          <w:szCs w:val="24"/>
          <w:lang w:val="en-US"/>
        </w:rPr>
        <w:t xml:space="preserve"> are grasses, trees and shrubs. These have a much higher biomass than the animals that </w:t>
      </w:r>
      <w:hyperlink r:id="rId72" w:tooltip="Heterotroph" w:history="1">
        <w:r w:rsidRPr="00AD296B">
          <w:rPr>
            <w:rStyle w:val="-"/>
            <w:rFonts w:ascii="Times New Roman" w:hAnsi="Times New Roman" w:cs="Times New Roman"/>
            <w:color w:val="auto"/>
            <w:sz w:val="24"/>
            <w:szCs w:val="24"/>
            <w:u w:val="none"/>
            <w:lang w:val="en-US"/>
          </w:rPr>
          <w:t>consume them</w:t>
        </w:r>
      </w:hyperlink>
      <w:r w:rsidRPr="00AD296B">
        <w:rPr>
          <w:rFonts w:ascii="Times New Roman" w:hAnsi="Times New Roman" w:cs="Times New Roman"/>
          <w:sz w:val="24"/>
          <w:szCs w:val="24"/>
          <w:lang w:val="en-US"/>
        </w:rPr>
        <w:t xml:space="preserve">, such as deer, zebras and insects. The level with the least biomass are the highest </w:t>
      </w:r>
      <w:hyperlink r:id="rId73" w:tooltip="Predator" w:history="1">
        <w:r w:rsidRPr="00AD296B">
          <w:rPr>
            <w:rStyle w:val="-"/>
            <w:rFonts w:ascii="Times New Roman" w:hAnsi="Times New Roman" w:cs="Times New Roman"/>
            <w:color w:val="auto"/>
            <w:sz w:val="24"/>
            <w:szCs w:val="24"/>
            <w:u w:val="none"/>
            <w:lang w:val="en-US"/>
          </w:rPr>
          <w:t>predators</w:t>
        </w:r>
      </w:hyperlink>
      <w:r w:rsidRPr="00AD296B">
        <w:rPr>
          <w:rFonts w:ascii="Times New Roman" w:hAnsi="Times New Roman" w:cs="Times New Roman"/>
          <w:sz w:val="24"/>
          <w:szCs w:val="24"/>
          <w:lang w:val="en-US"/>
        </w:rPr>
        <w:t xml:space="preserve"> in the </w:t>
      </w:r>
      <w:hyperlink r:id="rId74" w:tooltip="Food chain" w:history="1">
        <w:r w:rsidRPr="00AD296B">
          <w:rPr>
            <w:rStyle w:val="-"/>
            <w:rFonts w:ascii="Times New Roman" w:hAnsi="Times New Roman" w:cs="Times New Roman"/>
            <w:color w:val="auto"/>
            <w:sz w:val="24"/>
            <w:szCs w:val="24"/>
            <w:u w:val="none"/>
            <w:lang w:val="en-US"/>
          </w:rPr>
          <w:t>food chain</w:t>
        </w:r>
      </w:hyperlink>
      <w:r w:rsidRPr="00AD296B">
        <w:rPr>
          <w:rFonts w:ascii="Times New Roman" w:hAnsi="Times New Roman" w:cs="Times New Roman"/>
          <w:sz w:val="24"/>
          <w:szCs w:val="24"/>
          <w:lang w:val="en-US"/>
        </w:rPr>
        <w:t>, such as foxes and eagles.</w:t>
      </w:r>
    </w:p>
    <w:p w:rsidR="00A86FC7" w:rsidRDefault="007213DB" w:rsidP="00A86FC7">
      <w:pPr>
        <w:ind w:left="284"/>
        <w:rPr>
          <w:sz w:val="32"/>
          <w:lang w:val="en-US"/>
        </w:rPr>
      </w:pPr>
      <w:r w:rsidRPr="00AD296B">
        <w:rPr>
          <w:rFonts w:ascii="Times New Roman" w:hAnsi="Times New Roman" w:cs="Times New Roman"/>
          <w:sz w:val="24"/>
          <w:szCs w:val="24"/>
          <w:lang w:val="en-US"/>
        </w:rPr>
        <w:t>In a temperate grassland, grasses and other plants are the primary producers at the bottom of the pyramid. Then come the primary consumers, such as grasshoppers, voles and bison, followed by the secondary consumers, shrews, hawks and small cats. Finally the tertiary consumers, large cats and wolves. The biomass pyramid decreases markedly at each higher level</w:t>
      </w:r>
      <w:r w:rsidR="00A86FC7">
        <w:rPr>
          <w:sz w:val="32"/>
          <w:lang w:val="en-US"/>
        </w:rPr>
        <w:t>.</w:t>
      </w:r>
    </w:p>
    <w:p w:rsidR="00A86FC7" w:rsidRPr="00310634" w:rsidRDefault="00A86FC7" w:rsidP="00A86FC7">
      <w:pPr>
        <w:ind w:left="284"/>
        <w:rPr>
          <w:sz w:val="32"/>
          <w:lang w:val="en-US"/>
        </w:rPr>
      </w:pPr>
      <w:r>
        <w:rPr>
          <w:noProof/>
          <w:sz w:val="32"/>
          <w:lang w:eastAsia="el-GR"/>
        </w:rPr>
        <w:lastRenderedPageBreak/>
        <mc:AlternateContent>
          <mc:Choice Requires="wps">
            <w:drawing>
              <wp:inline distT="0" distB="0" distL="0" distR="0">
                <wp:extent cx="6296025" cy="4152900"/>
                <wp:effectExtent l="0" t="0" r="28575" b="19050"/>
                <wp:docPr id="17" name="Πλαίσιο κειμένου 17"/>
                <wp:cNvGraphicFramePr/>
                <a:graphic xmlns:a="http://schemas.openxmlformats.org/drawingml/2006/main">
                  <a:graphicData uri="http://schemas.microsoft.com/office/word/2010/wordprocessingShape">
                    <wps:wsp>
                      <wps:cNvSpPr txBox="1"/>
                      <wps:spPr>
                        <a:xfrm>
                          <a:off x="0" y="0"/>
                          <a:ext cx="6296025" cy="4152900"/>
                        </a:xfrm>
                        <a:prstGeom prst="rect">
                          <a:avLst/>
                        </a:prstGeom>
                        <a:gradFill flip="none" rotWithShape="1">
                          <a:gsLst>
                            <a:gs pos="0">
                              <a:srgbClr val="7030A0">
                                <a:tint val="66000"/>
                                <a:satMod val="160000"/>
                              </a:srgbClr>
                            </a:gs>
                            <a:gs pos="50000">
                              <a:srgbClr val="7030A0">
                                <a:tint val="44500"/>
                                <a:satMod val="160000"/>
                              </a:srgbClr>
                            </a:gs>
                            <a:gs pos="100000">
                              <a:srgbClr val="7030A0">
                                <a:tint val="23500"/>
                                <a:satMod val="160000"/>
                              </a:srgbClr>
                            </a:gs>
                          </a:gsLst>
                          <a:lin ang="16200000" scaled="1"/>
                          <a:tileRect/>
                        </a:gra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A08E3" w:rsidRPr="00EF7A5C" w:rsidRDefault="006A08E3">
                            <w:pPr>
                              <w:rPr>
                                <w:sz w:val="36"/>
                                <w:szCs w:val="24"/>
                                <w:lang w:val="en-US"/>
                              </w:rPr>
                            </w:pPr>
                            <w:r w:rsidRPr="00EF7A5C">
                              <w:rPr>
                                <w:sz w:val="36"/>
                                <w:szCs w:val="24"/>
                                <w:lang w:val="en-US"/>
                              </w:rPr>
                              <w:t>Complex Table (less accessible)</w:t>
                            </w:r>
                          </w:p>
                          <w:p w:rsidR="006A08E3" w:rsidRPr="00EF7A5C" w:rsidRDefault="006A08E3" w:rsidP="00EF7A5C">
                            <w:pPr>
                              <w:jc w:val="center"/>
                              <w:rPr>
                                <w:b/>
                                <w:sz w:val="32"/>
                                <w:szCs w:val="24"/>
                                <w:lang w:val="en-US"/>
                              </w:rPr>
                            </w:pPr>
                            <w:r w:rsidRPr="00EF7A5C">
                              <w:rPr>
                                <w:b/>
                                <w:sz w:val="32"/>
                                <w:szCs w:val="24"/>
                                <w:lang w:val="en-US"/>
                              </w:rPr>
                              <w:t>Class Schedule</w:t>
                            </w:r>
                          </w:p>
                          <w:tbl>
                            <w:tblPr>
                              <w:tblStyle w:val="a6"/>
                              <w:tblW w:w="0" w:type="auto"/>
                              <w:tblLook w:val="04A0" w:firstRow="1" w:lastRow="0" w:firstColumn="1" w:lastColumn="0" w:noHBand="0" w:noVBand="1"/>
                            </w:tblPr>
                            <w:tblGrid>
                              <w:gridCol w:w="1827"/>
                              <w:gridCol w:w="1996"/>
                              <w:gridCol w:w="1695"/>
                              <w:gridCol w:w="1827"/>
                              <w:gridCol w:w="1827"/>
                            </w:tblGrid>
                            <w:tr w:rsidR="006A08E3" w:rsidRPr="00EF7A5C" w:rsidTr="00B966DA">
                              <w:trPr>
                                <w:trHeight w:val="567"/>
                              </w:trPr>
                              <w:tc>
                                <w:tcPr>
                                  <w:tcW w:w="1827" w:type="dxa"/>
                                  <w:shd w:val="clear" w:color="auto" w:fill="2E74B5" w:themeFill="accent1" w:themeFillShade="BF"/>
                                  <w:vAlign w:val="center"/>
                                </w:tcPr>
                                <w:p w:rsidR="006A08E3" w:rsidRPr="00EF7A5C" w:rsidRDefault="006A08E3" w:rsidP="00EF7A5C">
                                  <w:pPr>
                                    <w:jc w:val="center"/>
                                    <w:rPr>
                                      <w:b/>
                                      <w:color w:val="FFFFFF" w:themeColor="background1"/>
                                      <w:sz w:val="24"/>
                                      <w:szCs w:val="24"/>
                                      <w:lang w:val="en-US"/>
                                    </w:rPr>
                                  </w:pPr>
                                  <w:r w:rsidRPr="00EF7A5C">
                                    <w:rPr>
                                      <w:b/>
                                      <w:color w:val="FFFFFF" w:themeColor="background1"/>
                                      <w:sz w:val="24"/>
                                      <w:szCs w:val="24"/>
                                      <w:lang w:val="en-US"/>
                                    </w:rPr>
                                    <w:t>LESSON</w:t>
                                  </w:r>
                                </w:p>
                              </w:tc>
                              <w:tc>
                                <w:tcPr>
                                  <w:tcW w:w="1996" w:type="dxa"/>
                                  <w:shd w:val="clear" w:color="auto" w:fill="2E74B5" w:themeFill="accent1" w:themeFillShade="BF"/>
                                  <w:vAlign w:val="center"/>
                                </w:tcPr>
                                <w:p w:rsidR="006A08E3" w:rsidRPr="00EF7A5C" w:rsidRDefault="006A08E3" w:rsidP="00EF7A5C">
                                  <w:pPr>
                                    <w:jc w:val="center"/>
                                    <w:rPr>
                                      <w:b/>
                                      <w:color w:val="FFFFFF" w:themeColor="background1"/>
                                      <w:sz w:val="24"/>
                                      <w:szCs w:val="24"/>
                                      <w:lang w:val="en-US"/>
                                    </w:rPr>
                                  </w:pPr>
                                  <w:r w:rsidRPr="00EF7A5C">
                                    <w:rPr>
                                      <w:b/>
                                      <w:color w:val="FFFFFF" w:themeColor="background1"/>
                                      <w:sz w:val="24"/>
                                      <w:szCs w:val="24"/>
                                      <w:lang w:val="en-US"/>
                                    </w:rPr>
                                    <w:t>TOPIC</w:t>
                                  </w:r>
                                </w:p>
                              </w:tc>
                              <w:tc>
                                <w:tcPr>
                                  <w:tcW w:w="1695" w:type="dxa"/>
                                  <w:shd w:val="clear" w:color="auto" w:fill="2E74B5" w:themeFill="accent1" w:themeFillShade="BF"/>
                                  <w:vAlign w:val="center"/>
                                </w:tcPr>
                                <w:p w:rsidR="006A08E3" w:rsidRPr="00EF7A5C" w:rsidRDefault="006A08E3" w:rsidP="00EF7A5C">
                                  <w:pPr>
                                    <w:jc w:val="center"/>
                                    <w:rPr>
                                      <w:b/>
                                      <w:color w:val="FFFFFF" w:themeColor="background1"/>
                                      <w:sz w:val="24"/>
                                      <w:szCs w:val="24"/>
                                      <w:lang w:val="en-US"/>
                                    </w:rPr>
                                  </w:pPr>
                                  <w:r w:rsidRPr="00EF7A5C">
                                    <w:rPr>
                                      <w:b/>
                                      <w:color w:val="FFFFFF" w:themeColor="background1"/>
                                      <w:sz w:val="24"/>
                                      <w:szCs w:val="24"/>
                                      <w:lang w:val="en-US"/>
                                    </w:rPr>
                                    <w:t>ASSIGNMENT</w:t>
                                  </w:r>
                                </w:p>
                              </w:tc>
                              <w:tc>
                                <w:tcPr>
                                  <w:tcW w:w="1827" w:type="dxa"/>
                                  <w:shd w:val="clear" w:color="auto" w:fill="2E74B5" w:themeFill="accent1" w:themeFillShade="BF"/>
                                  <w:vAlign w:val="center"/>
                                </w:tcPr>
                                <w:p w:rsidR="006A08E3" w:rsidRPr="00EF7A5C" w:rsidRDefault="006A08E3" w:rsidP="00EF7A5C">
                                  <w:pPr>
                                    <w:jc w:val="center"/>
                                    <w:rPr>
                                      <w:b/>
                                      <w:color w:val="FFFFFF" w:themeColor="background1"/>
                                      <w:sz w:val="24"/>
                                      <w:szCs w:val="24"/>
                                      <w:lang w:val="en-US"/>
                                    </w:rPr>
                                  </w:pPr>
                                  <w:r w:rsidRPr="00EF7A5C">
                                    <w:rPr>
                                      <w:b/>
                                      <w:color w:val="FFFFFF" w:themeColor="background1"/>
                                      <w:sz w:val="24"/>
                                      <w:szCs w:val="24"/>
                                      <w:lang w:val="en-US"/>
                                    </w:rPr>
                                    <w:t>Points</w:t>
                                  </w:r>
                                </w:p>
                              </w:tc>
                              <w:tc>
                                <w:tcPr>
                                  <w:tcW w:w="1827" w:type="dxa"/>
                                  <w:shd w:val="clear" w:color="auto" w:fill="2E74B5" w:themeFill="accent1" w:themeFillShade="BF"/>
                                  <w:vAlign w:val="center"/>
                                </w:tcPr>
                                <w:p w:rsidR="006A08E3" w:rsidRPr="00EF7A5C" w:rsidRDefault="006A08E3" w:rsidP="00EF7A5C">
                                  <w:pPr>
                                    <w:jc w:val="center"/>
                                    <w:rPr>
                                      <w:b/>
                                      <w:color w:val="FFFFFF" w:themeColor="background1"/>
                                      <w:sz w:val="24"/>
                                      <w:szCs w:val="24"/>
                                      <w:lang w:val="en-US"/>
                                    </w:rPr>
                                  </w:pPr>
                                  <w:r w:rsidRPr="00EF7A5C">
                                    <w:rPr>
                                      <w:b/>
                                      <w:color w:val="FFFFFF" w:themeColor="background1"/>
                                      <w:sz w:val="24"/>
                                      <w:szCs w:val="24"/>
                                      <w:lang w:val="en-US"/>
                                    </w:rPr>
                                    <w:t>DUE</w:t>
                                  </w:r>
                                </w:p>
                              </w:tc>
                            </w:tr>
                            <w:tr w:rsidR="006A08E3" w:rsidRPr="00EF7A5C" w:rsidTr="00B966DA">
                              <w:trPr>
                                <w:trHeight w:hRule="exact" w:val="626"/>
                              </w:trPr>
                              <w:tc>
                                <w:tcPr>
                                  <w:tcW w:w="1827" w:type="dxa"/>
                                  <w:vMerge w:val="restart"/>
                                  <w:shd w:val="clear" w:color="auto" w:fill="BDD6EE" w:themeFill="accent1" w:themeFillTint="66"/>
                                </w:tcPr>
                                <w:p w:rsidR="006A08E3" w:rsidRPr="00EF7A5C" w:rsidRDefault="006A08E3" w:rsidP="00BF5C97">
                                  <w:pPr>
                                    <w:jc w:val="center"/>
                                    <w:rPr>
                                      <w:sz w:val="24"/>
                                      <w:szCs w:val="24"/>
                                      <w:lang w:val="en-US"/>
                                    </w:rPr>
                                  </w:pPr>
                                  <w:r w:rsidRPr="00EF7A5C">
                                    <w:rPr>
                                      <w:sz w:val="24"/>
                                      <w:szCs w:val="24"/>
                                      <w:lang w:val="en-US"/>
                                    </w:rPr>
                                    <w:t>1</w:t>
                                  </w:r>
                                </w:p>
                              </w:tc>
                              <w:tc>
                                <w:tcPr>
                                  <w:tcW w:w="1996" w:type="dxa"/>
                                  <w:shd w:val="clear" w:color="auto" w:fill="BDD6EE" w:themeFill="accent1" w:themeFillTint="66"/>
                                </w:tcPr>
                                <w:p w:rsidR="006A08E3" w:rsidRPr="00EF7A5C" w:rsidRDefault="006A08E3">
                                  <w:pPr>
                                    <w:rPr>
                                      <w:sz w:val="24"/>
                                      <w:szCs w:val="24"/>
                                      <w:lang w:val="en-US"/>
                                    </w:rPr>
                                  </w:pPr>
                                  <w:r w:rsidRPr="00EF7A5C">
                                    <w:rPr>
                                      <w:sz w:val="24"/>
                                      <w:szCs w:val="24"/>
                                      <w:lang w:val="en-US"/>
                                    </w:rPr>
                                    <w:t>What is Distance Learning?</w:t>
                                  </w:r>
                                </w:p>
                              </w:tc>
                              <w:tc>
                                <w:tcPr>
                                  <w:tcW w:w="1695" w:type="dxa"/>
                                  <w:shd w:val="clear" w:color="auto" w:fill="BDD6EE" w:themeFill="accent1" w:themeFillTint="66"/>
                                </w:tcPr>
                                <w:p w:rsidR="006A08E3" w:rsidRPr="00EF7A5C" w:rsidRDefault="006A08E3" w:rsidP="00EF7A5C">
                                  <w:pPr>
                                    <w:rPr>
                                      <w:sz w:val="24"/>
                                      <w:szCs w:val="24"/>
                                      <w:lang w:val="en-US"/>
                                    </w:rPr>
                                  </w:pPr>
                                  <w:r w:rsidRPr="00EF7A5C">
                                    <w:rPr>
                                      <w:sz w:val="24"/>
                                      <w:szCs w:val="24"/>
                                      <w:lang w:val="en-US"/>
                                    </w:rPr>
                                    <w:t>Wiki #1</w:t>
                                  </w:r>
                                </w:p>
                              </w:tc>
                              <w:tc>
                                <w:tcPr>
                                  <w:tcW w:w="1827" w:type="dxa"/>
                                  <w:shd w:val="clear" w:color="auto" w:fill="BDD6EE" w:themeFill="accent1" w:themeFillTint="66"/>
                                </w:tcPr>
                                <w:p w:rsidR="006A08E3" w:rsidRPr="00EF7A5C" w:rsidRDefault="006A08E3" w:rsidP="00EF7A5C">
                                  <w:pPr>
                                    <w:rPr>
                                      <w:sz w:val="24"/>
                                      <w:szCs w:val="24"/>
                                      <w:lang w:val="en-US"/>
                                    </w:rPr>
                                  </w:pPr>
                                  <w:r w:rsidRPr="00EF7A5C">
                                    <w:rPr>
                                      <w:sz w:val="24"/>
                                      <w:szCs w:val="24"/>
                                      <w:lang w:val="en-US"/>
                                    </w:rPr>
                                    <w:t>10</w:t>
                                  </w:r>
                                </w:p>
                              </w:tc>
                              <w:tc>
                                <w:tcPr>
                                  <w:tcW w:w="1827" w:type="dxa"/>
                                  <w:shd w:val="clear" w:color="auto" w:fill="BDD6EE" w:themeFill="accent1" w:themeFillTint="66"/>
                                </w:tcPr>
                                <w:p w:rsidR="006A08E3" w:rsidRPr="00EF7A5C" w:rsidRDefault="006A08E3">
                                  <w:pPr>
                                    <w:rPr>
                                      <w:sz w:val="24"/>
                                      <w:szCs w:val="24"/>
                                      <w:lang w:val="en-US"/>
                                    </w:rPr>
                                  </w:pPr>
                                  <w:r w:rsidRPr="00EF7A5C">
                                    <w:rPr>
                                      <w:sz w:val="24"/>
                                      <w:szCs w:val="24"/>
                                      <w:lang w:val="en-US"/>
                                    </w:rPr>
                                    <w:t>March 10</w:t>
                                  </w:r>
                                </w:p>
                              </w:tc>
                            </w:tr>
                            <w:tr w:rsidR="006A08E3" w:rsidRPr="00EF7A5C" w:rsidTr="00B966DA">
                              <w:trPr>
                                <w:trHeight w:hRule="exact" w:val="567"/>
                              </w:trPr>
                              <w:tc>
                                <w:tcPr>
                                  <w:tcW w:w="1827" w:type="dxa"/>
                                  <w:vMerge/>
                                  <w:shd w:val="clear" w:color="auto" w:fill="BDD6EE" w:themeFill="accent1" w:themeFillTint="66"/>
                                </w:tcPr>
                                <w:p w:rsidR="006A08E3" w:rsidRPr="00EF7A5C" w:rsidRDefault="006A08E3">
                                  <w:pPr>
                                    <w:rPr>
                                      <w:sz w:val="24"/>
                                      <w:szCs w:val="24"/>
                                      <w:lang w:val="en-US"/>
                                    </w:rPr>
                                  </w:pPr>
                                </w:p>
                              </w:tc>
                              <w:tc>
                                <w:tcPr>
                                  <w:tcW w:w="1996" w:type="dxa"/>
                                  <w:shd w:val="clear" w:color="auto" w:fill="BDD6EE" w:themeFill="accent1" w:themeFillTint="66"/>
                                </w:tcPr>
                                <w:p w:rsidR="006A08E3" w:rsidRPr="00EF7A5C" w:rsidRDefault="006A08E3">
                                  <w:pPr>
                                    <w:rPr>
                                      <w:sz w:val="24"/>
                                      <w:szCs w:val="24"/>
                                      <w:lang w:val="en-US"/>
                                    </w:rPr>
                                  </w:pPr>
                                </w:p>
                              </w:tc>
                              <w:tc>
                                <w:tcPr>
                                  <w:tcW w:w="1695" w:type="dxa"/>
                                  <w:shd w:val="clear" w:color="auto" w:fill="FFFFFF" w:themeFill="background1"/>
                                </w:tcPr>
                                <w:p w:rsidR="006A08E3" w:rsidRPr="00EF7A5C" w:rsidRDefault="006A08E3" w:rsidP="00EF7A5C">
                                  <w:pPr>
                                    <w:rPr>
                                      <w:sz w:val="24"/>
                                      <w:szCs w:val="24"/>
                                      <w:lang w:val="en-US"/>
                                    </w:rPr>
                                  </w:pPr>
                                  <w:r w:rsidRPr="00EF7A5C">
                                    <w:rPr>
                                      <w:sz w:val="24"/>
                                      <w:szCs w:val="24"/>
                                      <w:lang w:val="en-US"/>
                                    </w:rPr>
                                    <w:t>Presentation</w:t>
                                  </w:r>
                                </w:p>
                              </w:tc>
                              <w:tc>
                                <w:tcPr>
                                  <w:tcW w:w="1827" w:type="dxa"/>
                                  <w:shd w:val="clear" w:color="auto" w:fill="FFFFFF" w:themeFill="background1"/>
                                </w:tcPr>
                                <w:p w:rsidR="006A08E3" w:rsidRPr="00EF7A5C" w:rsidRDefault="006A08E3" w:rsidP="00EF7A5C">
                                  <w:pPr>
                                    <w:rPr>
                                      <w:sz w:val="24"/>
                                      <w:szCs w:val="24"/>
                                      <w:lang w:val="en-US"/>
                                    </w:rPr>
                                  </w:pPr>
                                  <w:r w:rsidRPr="00EF7A5C">
                                    <w:rPr>
                                      <w:sz w:val="24"/>
                                      <w:szCs w:val="24"/>
                                      <w:lang w:val="en-US"/>
                                    </w:rPr>
                                    <w:t>20</w:t>
                                  </w:r>
                                </w:p>
                              </w:tc>
                              <w:tc>
                                <w:tcPr>
                                  <w:tcW w:w="1827" w:type="dxa"/>
                                  <w:shd w:val="clear" w:color="auto" w:fill="FFFFFF" w:themeFill="background1"/>
                                </w:tcPr>
                                <w:p w:rsidR="006A08E3" w:rsidRPr="00EF7A5C" w:rsidRDefault="006A08E3">
                                  <w:pPr>
                                    <w:rPr>
                                      <w:sz w:val="24"/>
                                      <w:szCs w:val="24"/>
                                      <w:lang w:val="en-US"/>
                                    </w:rPr>
                                  </w:pPr>
                                </w:p>
                              </w:tc>
                            </w:tr>
                            <w:tr w:rsidR="006A08E3" w:rsidRPr="00EF7A5C" w:rsidTr="00B966DA">
                              <w:trPr>
                                <w:trHeight w:val="798"/>
                              </w:trPr>
                              <w:tc>
                                <w:tcPr>
                                  <w:tcW w:w="1827" w:type="dxa"/>
                                  <w:shd w:val="clear" w:color="auto" w:fill="BDD6EE" w:themeFill="accent1" w:themeFillTint="66"/>
                                </w:tcPr>
                                <w:p w:rsidR="006A08E3" w:rsidRPr="00EF7A5C" w:rsidRDefault="006A08E3" w:rsidP="00BF5C97">
                                  <w:pPr>
                                    <w:jc w:val="center"/>
                                    <w:rPr>
                                      <w:sz w:val="24"/>
                                      <w:szCs w:val="24"/>
                                      <w:lang w:val="en-US"/>
                                    </w:rPr>
                                  </w:pPr>
                                  <w:r w:rsidRPr="00EF7A5C">
                                    <w:rPr>
                                      <w:sz w:val="24"/>
                                      <w:szCs w:val="24"/>
                                      <w:lang w:val="en-US"/>
                                    </w:rPr>
                                    <w:t>2</w:t>
                                  </w:r>
                                </w:p>
                              </w:tc>
                              <w:tc>
                                <w:tcPr>
                                  <w:tcW w:w="1996" w:type="dxa"/>
                                  <w:shd w:val="clear" w:color="auto" w:fill="BDD6EE" w:themeFill="accent1" w:themeFillTint="66"/>
                                </w:tcPr>
                                <w:p w:rsidR="006A08E3" w:rsidRPr="00EF7A5C" w:rsidRDefault="006A08E3">
                                  <w:pPr>
                                    <w:rPr>
                                      <w:sz w:val="24"/>
                                      <w:szCs w:val="24"/>
                                      <w:lang w:val="en-US"/>
                                    </w:rPr>
                                  </w:pPr>
                                  <w:r w:rsidRPr="00EF7A5C">
                                    <w:rPr>
                                      <w:sz w:val="24"/>
                                      <w:szCs w:val="24"/>
                                      <w:lang w:val="en-US"/>
                                    </w:rPr>
                                    <w:t>History &amp; Theories</w:t>
                                  </w:r>
                                </w:p>
                              </w:tc>
                              <w:tc>
                                <w:tcPr>
                                  <w:tcW w:w="1695" w:type="dxa"/>
                                  <w:shd w:val="clear" w:color="auto" w:fill="BDD6EE" w:themeFill="accent1" w:themeFillTint="66"/>
                                </w:tcPr>
                                <w:p w:rsidR="006A08E3" w:rsidRPr="00EF7A5C" w:rsidRDefault="006A08E3" w:rsidP="00EF7A5C">
                                  <w:pPr>
                                    <w:rPr>
                                      <w:sz w:val="24"/>
                                      <w:szCs w:val="24"/>
                                      <w:lang w:val="en-US"/>
                                    </w:rPr>
                                  </w:pPr>
                                  <w:r w:rsidRPr="00EF7A5C">
                                    <w:rPr>
                                      <w:sz w:val="24"/>
                                      <w:szCs w:val="24"/>
                                      <w:lang w:val="en-US"/>
                                    </w:rPr>
                                    <w:t>Brief Paper</w:t>
                                  </w:r>
                                </w:p>
                              </w:tc>
                              <w:tc>
                                <w:tcPr>
                                  <w:tcW w:w="1827" w:type="dxa"/>
                                  <w:shd w:val="clear" w:color="auto" w:fill="BDD6EE" w:themeFill="accent1" w:themeFillTint="66"/>
                                </w:tcPr>
                                <w:p w:rsidR="006A08E3" w:rsidRPr="00EF7A5C" w:rsidRDefault="006A08E3" w:rsidP="00EF7A5C">
                                  <w:pPr>
                                    <w:rPr>
                                      <w:sz w:val="24"/>
                                      <w:szCs w:val="24"/>
                                      <w:lang w:val="en-US"/>
                                    </w:rPr>
                                  </w:pPr>
                                  <w:r w:rsidRPr="00EF7A5C">
                                    <w:rPr>
                                      <w:sz w:val="24"/>
                                      <w:szCs w:val="24"/>
                                      <w:lang w:val="en-US"/>
                                    </w:rPr>
                                    <w:t>20</w:t>
                                  </w:r>
                                </w:p>
                              </w:tc>
                              <w:tc>
                                <w:tcPr>
                                  <w:tcW w:w="1827" w:type="dxa"/>
                                  <w:shd w:val="clear" w:color="auto" w:fill="BDD6EE" w:themeFill="accent1" w:themeFillTint="66"/>
                                </w:tcPr>
                                <w:p w:rsidR="006A08E3" w:rsidRPr="00EF7A5C" w:rsidRDefault="006A08E3">
                                  <w:pPr>
                                    <w:rPr>
                                      <w:sz w:val="24"/>
                                      <w:szCs w:val="24"/>
                                      <w:lang w:val="en-US"/>
                                    </w:rPr>
                                  </w:pPr>
                                  <w:r w:rsidRPr="00EF7A5C">
                                    <w:rPr>
                                      <w:sz w:val="24"/>
                                      <w:szCs w:val="24"/>
                                      <w:lang w:val="en-US"/>
                                    </w:rPr>
                                    <w:t>March 24</w:t>
                                  </w:r>
                                </w:p>
                              </w:tc>
                            </w:tr>
                            <w:tr w:rsidR="006A08E3" w:rsidRPr="00EF7A5C" w:rsidTr="00B966DA">
                              <w:trPr>
                                <w:trHeight w:val="567"/>
                              </w:trPr>
                              <w:tc>
                                <w:tcPr>
                                  <w:tcW w:w="9172" w:type="dxa"/>
                                  <w:gridSpan w:val="5"/>
                                  <w:shd w:val="clear" w:color="auto" w:fill="FFFFFF" w:themeFill="background1"/>
                                  <w:vAlign w:val="center"/>
                                </w:tcPr>
                                <w:p w:rsidR="006A08E3" w:rsidRPr="00EF7A5C" w:rsidRDefault="006A08E3" w:rsidP="00BF5C97">
                                  <w:pPr>
                                    <w:jc w:val="center"/>
                                    <w:rPr>
                                      <w:sz w:val="24"/>
                                      <w:szCs w:val="24"/>
                                      <w:lang w:val="en-US"/>
                                    </w:rPr>
                                  </w:pPr>
                                  <w:r w:rsidRPr="00EF7A5C">
                                    <w:rPr>
                                      <w:sz w:val="24"/>
                                      <w:szCs w:val="24"/>
                                      <w:lang w:val="en-US"/>
                                    </w:rPr>
                                    <w:t>Spring Break</w:t>
                                  </w:r>
                                </w:p>
                              </w:tc>
                            </w:tr>
                            <w:tr w:rsidR="006A08E3" w:rsidRPr="00EF7A5C" w:rsidTr="00B966DA">
                              <w:trPr>
                                <w:trHeight w:val="567"/>
                              </w:trPr>
                              <w:tc>
                                <w:tcPr>
                                  <w:tcW w:w="1827" w:type="dxa"/>
                                  <w:vMerge w:val="restart"/>
                                  <w:shd w:val="clear" w:color="auto" w:fill="BDD6EE" w:themeFill="accent1" w:themeFillTint="66"/>
                                </w:tcPr>
                                <w:p w:rsidR="006A08E3" w:rsidRPr="00EF7A5C" w:rsidRDefault="006A08E3" w:rsidP="00BF5C97">
                                  <w:pPr>
                                    <w:jc w:val="center"/>
                                    <w:rPr>
                                      <w:sz w:val="24"/>
                                      <w:szCs w:val="24"/>
                                      <w:lang w:val="en-US"/>
                                    </w:rPr>
                                  </w:pPr>
                                  <w:r w:rsidRPr="00EF7A5C">
                                    <w:rPr>
                                      <w:sz w:val="24"/>
                                      <w:szCs w:val="24"/>
                                      <w:lang w:val="en-US"/>
                                    </w:rPr>
                                    <w:t>3</w:t>
                                  </w:r>
                                </w:p>
                              </w:tc>
                              <w:tc>
                                <w:tcPr>
                                  <w:tcW w:w="1996" w:type="dxa"/>
                                  <w:vMerge w:val="restart"/>
                                  <w:shd w:val="clear" w:color="auto" w:fill="BDD6EE" w:themeFill="accent1" w:themeFillTint="66"/>
                                </w:tcPr>
                                <w:p w:rsidR="006A08E3" w:rsidRPr="00EF7A5C" w:rsidRDefault="006A08E3">
                                  <w:pPr>
                                    <w:rPr>
                                      <w:sz w:val="24"/>
                                      <w:szCs w:val="24"/>
                                      <w:lang w:val="en-US"/>
                                    </w:rPr>
                                  </w:pPr>
                                  <w:r w:rsidRPr="00EF7A5C">
                                    <w:rPr>
                                      <w:sz w:val="24"/>
                                      <w:szCs w:val="24"/>
                                      <w:lang w:val="en-US"/>
                                    </w:rPr>
                                    <w:t>Distance Learners</w:t>
                                  </w:r>
                                </w:p>
                              </w:tc>
                              <w:tc>
                                <w:tcPr>
                                  <w:tcW w:w="1695" w:type="dxa"/>
                                  <w:shd w:val="clear" w:color="auto" w:fill="BDD6EE" w:themeFill="accent1" w:themeFillTint="66"/>
                                </w:tcPr>
                                <w:p w:rsidR="006A08E3" w:rsidRPr="00EF7A5C" w:rsidRDefault="006A08E3">
                                  <w:pPr>
                                    <w:rPr>
                                      <w:sz w:val="24"/>
                                      <w:szCs w:val="24"/>
                                      <w:lang w:val="en-US"/>
                                    </w:rPr>
                                  </w:pPr>
                                  <w:r w:rsidRPr="00EF7A5C">
                                    <w:rPr>
                                      <w:sz w:val="24"/>
                                      <w:szCs w:val="24"/>
                                      <w:lang w:val="en-US"/>
                                    </w:rPr>
                                    <w:t>Discussion #1</w:t>
                                  </w:r>
                                </w:p>
                              </w:tc>
                              <w:tc>
                                <w:tcPr>
                                  <w:tcW w:w="1827" w:type="dxa"/>
                                  <w:shd w:val="clear" w:color="auto" w:fill="BDD6EE" w:themeFill="accent1" w:themeFillTint="66"/>
                                </w:tcPr>
                                <w:p w:rsidR="006A08E3" w:rsidRPr="00EF7A5C" w:rsidRDefault="006A08E3">
                                  <w:pPr>
                                    <w:rPr>
                                      <w:sz w:val="24"/>
                                      <w:szCs w:val="24"/>
                                      <w:lang w:val="en-US"/>
                                    </w:rPr>
                                  </w:pPr>
                                  <w:r w:rsidRPr="00EF7A5C">
                                    <w:rPr>
                                      <w:sz w:val="24"/>
                                      <w:szCs w:val="24"/>
                                      <w:lang w:val="en-US"/>
                                    </w:rPr>
                                    <w:t>10</w:t>
                                  </w:r>
                                </w:p>
                              </w:tc>
                              <w:tc>
                                <w:tcPr>
                                  <w:tcW w:w="1827" w:type="dxa"/>
                                  <w:shd w:val="clear" w:color="auto" w:fill="BDD6EE" w:themeFill="accent1" w:themeFillTint="66"/>
                                </w:tcPr>
                                <w:p w:rsidR="006A08E3" w:rsidRPr="00EF7A5C" w:rsidRDefault="006A08E3">
                                  <w:pPr>
                                    <w:rPr>
                                      <w:sz w:val="24"/>
                                      <w:szCs w:val="24"/>
                                      <w:lang w:val="en-US"/>
                                    </w:rPr>
                                  </w:pPr>
                                  <w:r w:rsidRPr="00EF7A5C">
                                    <w:rPr>
                                      <w:sz w:val="24"/>
                                      <w:szCs w:val="24"/>
                                      <w:lang w:val="en-US"/>
                                    </w:rPr>
                                    <w:t>April 7</w:t>
                                  </w:r>
                                </w:p>
                              </w:tc>
                            </w:tr>
                            <w:tr w:rsidR="006A08E3" w:rsidRPr="00EF7A5C" w:rsidTr="00B966DA">
                              <w:trPr>
                                <w:trHeight w:val="567"/>
                              </w:trPr>
                              <w:tc>
                                <w:tcPr>
                                  <w:tcW w:w="1827" w:type="dxa"/>
                                  <w:vMerge/>
                                  <w:shd w:val="clear" w:color="auto" w:fill="BDD6EE" w:themeFill="accent1" w:themeFillTint="66"/>
                                </w:tcPr>
                                <w:p w:rsidR="006A08E3" w:rsidRPr="00EF7A5C" w:rsidRDefault="006A08E3" w:rsidP="00BF5C97">
                                  <w:pPr>
                                    <w:jc w:val="center"/>
                                    <w:rPr>
                                      <w:sz w:val="24"/>
                                      <w:szCs w:val="24"/>
                                      <w:lang w:val="en-US"/>
                                    </w:rPr>
                                  </w:pPr>
                                </w:p>
                              </w:tc>
                              <w:tc>
                                <w:tcPr>
                                  <w:tcW w:w="1996" w:type="dxa"/>
                                  <w:vMerge/>
                                  <w:shd w:val="clear" w:color="auto" w:fill="BDD6EE" w:themeFill="accent1" w:themeFillTint="66"/>
                                </w:tcPr>
                                <w:p w:rsidR="006A08E3" w:rsidRPr="00EF7A5C" w:rsidRDefault="006A08E3">
                                  <w:pPr>
                                    <w:rPr>
                                      <w:sz w:val="24"/>
                                      <w:szCs w:val="24"/>
                                      <w:lang w:val="en-US"/>
                                    </w:rPr>
                                  </w:pPr>
                                </w:p>
                              </w:tc>
                              <w:tc>
                                <w:tcPr>
                                  <w:tcW w:w="1695" w:type="dxa"/>
                                  <w:shd w:val="clear" w:color="auto" w:fill="FFFFFF" w:themeFill="background1"/>
                                </w:tcPr>
                                <w:p w:rsidR="006A08E3" w:rsidRPr="00EF7A5C" w:rsidRDefault="006A08E3">
                                  <w:pPr>
                                    <w:rPr>
                                      <w:sz w:val="24"/>
                                      <w:szCs w:val="24"/>
                                      <w:lang w:val="en-US"/>
                                    </w:rPr>
                                  </w:pPr>
                                  <w:r w:rsidRPr="00EF7A5C">
                                    <w:rPr>
                                      <w:sz w:val="24"/>
                                      <w:szCs w:val="24"/>
                                      <w:lang w:val="en-US"/>
                                    </w:rPr>
                                    <w:t>Group Project</w:t>
                                  </w:r>
                                </w:p>
                              </w:tc>
                              <w:tc>
                                <w:tcPr>
                                  <w:tcW w:w="1827" w:type="dxa"/>
                                  <w:shd w:val="clear" w:color="auto" w:fill="FFFFFF" w:themeFill="background1"/>
                                </w:tcPr>
                                <w:p w:rsidR="006A08E3" w:rsidRPr="00EF7A5C" w:rsidRDefault="006A08E3">
                                  <w:pPr>
                                    <w:rPr>
                                      <w:sz w:val="24"/>
                                      <w:szCs w:val="24"/>
                                      <w:lang w:val="en-US"/>
                                    </w:rPr>
                                  </w:pPr>
                                  <w:r w:rsidRPr="00EF7A5C">
                                    <w:rPr>
                                      <w:sz w:val="24"/>
                                      <w:szCs w:val="24"/>
                                      <w:lang w:val="en-US"/>
                                    </w:rPr>
                                    <w:t>50</w:t>
                                  </w:r>
                                </w:p>
                              </w:tc>
                              <w:tc>
                                <w:tcPr>
                                  <w:tcW w:w="1827" w:type="dxa"/>
                                  <w:shd w:val="clear" w:color="auto" w:fill="FFFFFF" w:themeFill="background1"/>
                                </w:tcPr>
                                <w:p w:rsidR="006A08E3" w:rsidRPr="00EF7A5C" w:rsidRDefault="006A08E3">
                                  <w:pPr>
                                    <w:rPr>
                                      <w:sz w:val="24"/>
                                      <w:szCs w:val="24"/>
                                      <w:lang w:val="en-US"/>
                                    </w:rPr>
                                  </w:pPr>
                                  <w:r w:rsidRPr="00EF7A5C">
                                    <w:rPr>
                                      <w:sz w:val="24"/>
                                      <w:szCs w:val="24"/>
                                      <w:lang w:val="en-US"/>
                                    </w:rPr>
                                    <w:t>April 14</w:t>
                                  </w:r>
                                </w:p>
                              </w:tc>
                            </w:tr>
                            <w:tr w:rsidR="006A08E3" w:rsidRPr="00EF7A5C" w:rsidTr="00B966DA">
                              <w:trPr>
                                <w:trHeight w:val="567"/>
                              </w:trPr>
                              <w:tc>
                                <w:tcPr>
                                  <w:tcW w:w="1827" w:type="dxa"/>
                                  <w:shd w:val="clear" w:color="auto" w:fill="BDD6EE" w:themeFill="accent1" w:themeFillTint="66"/>
                                </w:tcPr>
                                <w:p w:rsidR="006A08E3" w:rsidRPr="00EF7A5C" w:rsidRDefault="006A08E3" w:rsidP="00BF5C97">
                                  <w:pPr>
                                    <w:jc w:val="center"/>
                                    <w:rPr>
                                      <w:sz w:val="24"/>
                                      <w:szCs w:val="24"/>
                                      <w:lang w:val="en-US"/>
                                    </w:rPr>
                                  </w:pPr>
                                  <w:r w:rsidRPr="00EF7A5C">
                                    <w:rPr>
                                      <w:sz w:val="24"/>
                                      <w:szCs w:val="24"/>
                                      <w:lang w:val="en-US"/>
                                    </w:rPr>
                                    <w:t>4</w:t>
                                  </w:r>
                                </w:p>
                              </w:tc>
                              <w:tc>
                                <w:tcPr>
                                  <w:tcW w:w="1996" w:type="dxa"/>
                                  <w:shd w:val="clear" w:color="auto" w:fill="BDD6EE" w:themeFill="accent1" w:themeFillTint="66"/>
                                </w:tcPr>
                                <w:p w:rsidR="006A08E3" w:rsidRPr="00EF7A5C" w:rsidRDefault="006A08E3">
                                  <w:pPr>
                                    <w:rPr>
                                      <w:sz w:val="24"/>
                                      <w:szCs w:val="24"/>
                                      <w:lang w:val="en-US"/>
                                    </w:rPr>
                                  </w:pPr>
                                  <w:r w:rsidRPr="00EF7A5C">
                                    <w:rPr>
                                      <w:sz w:val="24"/>
                                      <w:szCs w:val="24"/>
                                      <w:lang w:val="en-US"/>
                                    </w:rPr>
                                    <w:t>Media Selection</w:t>
                                  </w:r>
                                </w:p>
                              </w:tc>
                              <w:tc>
                                <w:tcPr>
                                  <w:tcW w:w="1695" w:type="dxa"/>
                                  <w:shd w:val="clear" w:color="auto" w:fill="BDD6EE" w:themeFill="accent1" w:themeFillTint="66"/>
                                </w:tcPr>
                                <w:p w:rsidR="006A08E3" w:rsidRPr="00EF7A5C" w:rsidRDefault="006A08E3">
                                  <w:pPr>
                                    <w:rPr>
                                      <w:sz w:val="24"/>
                                      <w:szCs w:val="24"/>
                                      <w:lang w:val="en-US"/>
                                    </w:rPr>
                                  </w:pPr>
                                  <w:r w:rsidRPr="00EF7A5C">
                                    <w:rPr>
                                      <w:sz w:val="24"/>
                                      <w:szCs w:val="24"/>
                                      <w:lang w:val="en-US"/>
                                    </w:rPr>
                                    <w:t>Blog #1</w:t>
                                  </w:r>
                                </w:p>
                              </w:tc>
                              <w:tc>
                                <w:tcPr>
                                  <w:tcW w:w="1827" w:type="dxa"/>
                                  <w:shd w:val="clear" w:color="auto" w:fill="BDD6EE" w:themeFill="accent1" w:themeFillTint="66"/>
                                </w:tcPr>
                                <w:p w:rsidR="006A08E3" w:rsidRPr="00EF7A5C" w:rsidRDefault="006A08E3">
                                  <w:pPr>
                                    <w:rPr>
                                      <w:sz w:val="24"/>
                                      <w:szCs w:val="24"/>
                                      <w:lang w:val="en-US"/>
                                    </w:rPr>
                                  </w:pPr>
                                  <w:r w:rsidRPr="00EF7A5C">
                                    <w:rPr>
                                      <w:sz w:val="24"/>
                                      <w:szCs w:val="24"/>
                                      <w:lang w:val="en-US"/>
                                    </w:rPr>
                                    <w:t>10</w:t>
                                  </w:r>
                                </w:p>
                              </w:tc>
                              <w:tc>
                                <w:tcPr>
                                  <w:tcW w:w="1827" w:type="dxa"/>
                                  <w:shd w:val="clear" w:color="auto" w:fill="BDD6EE" w:themeFill="accent1" w:themeFillTint="66"/>
                                </w:tcPr>
                                <w:p w:rsidR="006A08E3" w:rsidRPr="00EF7A5C" w:rsidRDefault="006A08E3">
                                  <w:pPr>
                                    <w:rPr>
                                      <w:sz w:val="24"/>
                                      <w:szCs w:val="24"/>
                                      <w:lang w:val="en-US"/>
                                    </w:rPr>
                                  </w:pPr>
                                  <w:r w:rsidRPr="00EF7A5C">
                                    <w:rPr>
                                      <w:sz w:val="24"/>
                                      <w:szCs w:val="24"/>
                                      <w:lang w:val="en-US"/>
                                    </w:rPr>
                                    <w:t>April 21</w:t>
                                  </w:r>
                                </w:p>
                              </w:tc>
                            </w:tr>
                          </w:tbl>
                          <w:p w:rsidR="006A08E3" w:rsidRPr="00EF7A5C" w:rsidRDefault="006A08E3">
                            <w:pPr>
                              <w:rPr>
                                <w:sz w:val="24"/>
                                <w:szCs w:val="24"/>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l,21600r21600,l21600,xe">
                <v:stroke joinstyle="miter"/>
                <v:path gradientshapeok="t" o:connecttype="rect"/>
              </v:shapetype>
              <v:shape id="Πλαίσιο κειμένου 17" o:spid="_x0000_s1040" type="#_x0000_t202" style="width:495.75pt;height:32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" fillcolor="#b196d2" strokeweight=".5pt">
                <v:fill color2="#e7e1f0" rotate="t" angle="180" colors="0 #b196d2;.5 #cfc0e2;1 #e7e1f0" focus="100%" type="gradient"/>
                <v:textbox>
                  <w:txbxContent>
                    <w:p w:rsidR="006A08E3" w:rsidRPr="00EF7A5C" w:rsidRDefault="006A08E3">
                      <w:pPr>
                        <w:rPr>
                          <w:sz w:val="36"/>
                          <w:szCs w:val="24"/>
                          <w:lang w:val="en-US"/>
                        </w:rPr>
                      </w:pPr>
                      <w:r w:rsidRPr="00EF7A5C">
                        <w:rPr>
                          <w:sz w:val="36"/>
                          <w:szCs w:val="24"/>
                          <w:lang w:val="en-US"/>
                        </w:rPr>
                        <w:t>Complex Table (less accessible)</w:t>
                      </w:r>
                    </w:p>
                    <w:p w:rsidR="006A08E3" w:rsidRPr="00EF7A5C" w:rsidRDefault="006A08E3" w:rsidP="00EF7A5C">
                      <w:pPr>
                        <w:jc w:val="center"/>
                        <w:rPr>
                          <w:b/>
                          <w:sz w:val="32"/>
                          <w:szCs w:val="24"/>
                          <w:lang w:val="en-US"/>
                        </w:rPr>
                      </w:pPr>
                      <w:r w:rsidRPr="00EF7A5C">
                        <w:rPr>
                          <w:b/>
                          <w:sz w:val="32"/>
                          <w:szCs w:val="24"/>
                          <w:lang w:val="en-US"/>
                        </w:rPr>
                        <w:t>Class Schedule</w:t>
                      </w:r>
                    </w:p>
                    <w:tbl>
                      <w:tblPr>
                        <w:tblStyle w:val="a6"/>
                        <w:tblW w:w="0" w:type="auto"/>
                        <w:tblLook w:val="04A0" w:firstRow="1" w:lastRow="0" w:firstColumn="1" w:lastColumn="0" w:noHBand="0" w:noVBand="1"/>
                      </w:tblPr>
                      <w:tblGrid>
                        <w:gridCol w:w="1827"/>
                        <w:gridCol w:w="1996"/>
                        <w:gridCol w:w="1695"/>
                        <w:gridCol w:w="1827"/>
                        <w:gridCol w:w="1827"/>
                      </w:tblGrid>
                      <w:tr w:rsidR="006A08E3" w:rsidRPr="00EF7A5C" w:rsidTr="00B966DA">
                        <w:trPr>
                          <w:trHeight w:val="567"/>
                        </w:trPr>
                        <w:tc>
                          <w:tcPr>
                            <w:tcW w:w="1827" w:type="dxa"/>
                            <w:shd w:val="clear" w:color="auto" w:fill="2E74B5" w:themeFill="accent1" w:themeFillShade="BF"/>
                            <w:vAlign w:val="center"/>
                          </w:tcPr>
                          <w:p w:rsidR="006A08E3" w:rsidRPr="00EF7A5C" w:rsidRDefault="006A08E3" w:rsidP="00EF7A5C">
                            <w:pPr>
                              <w:jc w:val="center"/>
                              <w:rPr>
                                <w:b/>
                                <w:color w:val="FFFFFF" w:themeColor="background1"/>
                                <w:sz w:val="24"/>
                                <w:szCs w:val="24"/>
                                <w:lang w:val="en-US"/>
                              </w:rPr>
                            </w:pPr>
                            <w:r w:rsidRPr="00EF7A5C">
                              <w:rPr>
                                <w:b/>
                                <w:color w:val="FFFFFF" w:themeColor="background1"/>
                                <w:sz w:val="24"/>
                                <w:szCs w:val="24"/>
                                <w:lang w:val="en-US"/>
                              </w:rPr>
                              <w:t>LESSON</w:t>
                            </w:r>
                          </w:p>
                        </w:tc>
                        <w:tc>
                          <w:tcPr>
                            <w:tcW w:w="1996" w:type="dxa"/>
                            <w:shd w:val="clear" w:color="auto" w:fill="2E74B5" w:themeFill="accent1" w:themeFillShade="BF"/>
                            <w:vAlign w:val="center"/>
                          </w:tcPr>
                          <w:p w:rsidR="006A08E3" w:rsidRPr="00EF7A5C" w:rsidRDefault="006A08E3" w:rsidP="00EF7A5C">
                            <w:pPr>
                              <w:jc w:val="center"/>
                              <w:rPr>
                                <w:b/>
                                <w:color w:val="FFFFFF" w:themeColor="background1"/>
                                <w:sz w:val="24"/>
                                <w:szCs w:val="24"/>
                                <w:lang w:val="en-US"/>
                              </w:rPr>
                            </w:pPr>
                            <w:r w:rsidRPr="00EF7A5C">
                              <w:rPr>
                                <w:b/>
                                <w:color w:val="FFFFFF" w:themeColor="background1"/>
                                <w:sz w:val="24"/>
                                <w:szCs w:val="24"/>
                                <w:lang w:val="en-US"/>
                              </w:rPr>
                              <w:t>TOPIC</w:t>
                            </w:r>
                          </w:p>
                        </w:tc>
                        <w:tc>
                          <w:tcPr>
                            <w:tcW w:w="1695" w:type="dxa"/>
                            <w:shd w:val="clear" w:color="auto" w:fill="2E74B5" w:themeFill="accent1" w:themeFillShade="BF"/>
                            <w:vAlign w:val="center"/>
                          </w:tcPr>
                          <w:p w:rsidR="006A08E3" w:rsidRPr="00EF7A5C" w:rsidRDefault="006A08E3" w:rsidP="00EF7A5C">
                            <w:pPr>
                              <w:jc w:val="center"/>
                              <w:rPr>
                                <w:b/>
                                <w:color w:val="FFFFFF" w:themeColor="background1"/>
                                <w:sz w:val="24"/>
                                <w:szCs w:val="24"/>
                                <w:lang w:val="en-US"/>
                              </w:rPr>
                            </w:pPr>
                            <w:r w:rsidRPr="00EF7A5C">
                              <w:rPr>
                                <w:b/>
                                <w:color w:val="FFFFFF" w:themeColor="background1"/>
                                <w:sz w:val="24"/>
                                <w:szCs w:val="24"/>
                                <w:lang w:val="en-US"/>
                              </w:rPr>
                              <w:t>ASSIGNMENT</w:t>
                            </w:r>
                          </w:p>
                        </w:tc>
                        <w:tc>
                          <w:tcPr>
                            <w:tcW w:w="1827" w:type="dxa"/>
                            <w:shd w:val="clear" w:color="auto" w:fill="2E74B5" w:themeFill="accent1" w:themeFillShade="BF"/>
                            <w:vAlign w:val="center"/>
                          </w:tcPr>
                          <w:p w:rsidR="006A08E3" w:rsidRPr="00EF7A5C" w:rsidRDefault="006A08E3" w:rsidP="00EF7A5C">
                            <w:pPr>
                              <w:jc w:val="center"/>
                              <w:rPr>
                                <w:b/>
                                <w:color w:val="FFFFFF" w:themeColor="background1"/>
                                <w:sz w:val="24"/>
                                <w:szCs w:val="24"/>
                                <w:lang w:val="en-US"/>
                              </w:rPr>
                            </w:pPr>
                            <w:r w:rsidRPr="00EF7A5C">
                              <w:rPr>
                                <w:b/>
                                <w:color w:val="FFFFFF" w:themeColor="background1"/>
                                <w:sz w:val="24"/>
                                <w:szCs w:val="24"/>
                                <w:lang w:val="en-US"/>
                              </w:rPr>
                              <w:t>Points</w:t>
                            </w:r>
                          </w:p>
                        </w:tc>
                        <w:tc>
                          <w:tcPr>
                            <w:tcW w:w="1827" w:type="dxa"/>
                            <w:shd w:val="clear" w:color="auto" w:fill="2E74B5" w:themeFill="accent1" w:themeFillShade="BF"/>
                            <w:vAlign w:val="center"/>
                          </w:tcPr>
                          <w:p w:rsidR="006A08E3" w:rsidRPr="00EF7A5C" w:rsidRDefault="006A08E3" w:rsidP="00EF7A5C">
                            <w:pPr>
                              <w:jc w:val="center"/>
                              <w:rPr>
                                <w:b/>
                                <w:color w:val="FFFFFF" w:themeColor="background1"/>
                                <w:sz w:val="24"/>
                                <w:szCs w:val="24"/>
                                <w:lang w:val="en-US"/>
                              </w:rPr>
                            </w:pPr>
                            <w:r w:rsidRPr="00EF7A5C">
                              <w:rPr>
                                <w:b/>
                                <w:color w:val="FFFFFF" w:themeColor="background1"/>
                                <w:sz w:val="24"/>
                                <w:szCs w:val="24"/>
                                <w:lang w:val="en-US"/>
                              </w:rPr>
                              <w:t>DUE</w:t>
                            </w:r>
                          </w:p>
                        </w:tc>
                      </w:tr>
                      <w:tr w:rsidR="006A08E3" w:rsidRPr="00EF7A5C" w:rsidTr="00B966DA">
                        <w:trPr>
                          <w:trHeight w:hRule="exact" w:val="626"/>
                        </w:trPr>
                        <w:tc>
                          <w:tcPr>
                            <w:tcW w:w="1827" w:type="dxa"/>
                            <w:vMerge w:val="restart"/>
                            <w:shd w:val="clear" w:color="auto" w:fill="BDD6EE" w:themeFill="accent1" w:themeFillTint="66"/>
                          </w:tcPr>
                          <w:p w:rsidR="006A08E3" w:rsidRPr="00EF7A5C" w:rsidRDefault="006A08E3" w:rsidP="00BF5C97">
                            <w:pPr>
                              <w:jc w:val="center"/>
                              <w:rPr>
                                <w:sz w:val="24"/>
                                <w:szCs w:val="24"/>
                                <w:lang w:val="en-US"/>
                              </w:rPr>
                            </w:pPr>
                            <w:r w:rsidRPr="00EF7A5C">
                              <w:rPr>
                                <w:sz w:val="24"/>
                                <w:szCs w:val="24"/>
                                <w:lang w:val="en-US"/>
                              </w:rPr>
                              <w:t>1</w:t>
                            </w:r>
                          </w:p>
                        </w:tc>
                        <w:tc>
                          <w:tcPr>
                            <w:tcW w:w="1996" w:type="dxa"/>
                            <w:shd w:val="clear" w:color="auto" w:fill="BDD6EE" w:themeFill="accent1" w:themeFillTint="66"/>
                          </w:tcPr>
                          <w:p w:rsidR="006A08E3" w:rsidRPr="00EF7A5C" w:rsidRDefault="006A08E3">
                            <w:pPr>
                              <w:rPr>
                                <w:sz w:val="24"/>
                                <w:szCs w:val="24"/>
                                <w:lang w:val="en-US"/>
                              </w:rPr>
                            </w:pPr>
                            <w:r w:rsidRPr="00EF7A5C">
                              <w:rPr>
                                <w:sz w:val="24"/>
                                <w:szCs w:val="24"/>
                                <w:lang w:val="en-US"/>
                              </w:rPr>
                              <w:t>What is Distance Learning?</w:t>
                            </w:r>
                          </w:p>
                        </w:tc>
                        <w:tc>
                          <w:tcPr>
                            <w:tcW w:w="1695" w:type="dxa"/>
                            <w:shd w:val="clear" w:color="auto" w:fill="BDD6EE" w:themeFill="accent1" w:themeFillTint="66"/>
                          </w:tcPr>
                          <w:p w:rsidR="006A08E3" w:rsidRPr="00EF7A5C" w:rsidRDefault="006A08E3" w:rsidP="00EF7A5C">
                            <w:pPr>
                              <w:rPr>
                                <w:sz w:val="24"/>
                                <w:szCs w:val="24"/>
                                <w:lang w:val="en-US"/>
                              </w:rPr>
                            </w:pPr>
                            <w:r w:rsidRPr="00EF7A5C">
                              <w:rPr>
                                <w:sz w:val="24"/>
                                <w:szCs w:val="24"/>
                                <w:lang w:val="en-US"/>
                              </w:rPr>
                              <w:t>Wiki #1</w:t>
                            </w:r>
                          </w:p>
                        </w:tc>
                        <w:tc>
                          <w:tcPr>
                            <w:tcW w:w="1827" w:type="dxa"/>
                            <w:shd w:val="clear" w:color="auto" w:fill="BDD6EE" w:themeFill="accent1" w:themeFillTint="66"/>
                          </w:tcPr>
                          <w:p w:rsidR="006A08E3" w:rsidRPr="00EF7A5C" w:rsidRDefault="006A08E3" w:rsidP="00EF7A5C">
                            <w:pPr>
                              <w:rPr>
                                <w:sz w:val="24"/>
                                <w:szCs w:val="24"/>
                                <w:lang w:val="en-US"/>
                              </w:rPr>
                            </w:pPr>
                            <w:r w:rsidRPr="00EF7A5C">
                              <w:rPr>
                                <w:sz w:val="24"/>
                                <w:szCs w:val="24"/>
                                <w:lang w:val="en-US"/>
                              </w:rPr>
                              <w:t>10</w:t>
                            </w:r>
                          </w:p>
                        </w:tc>
                        <w:tc>
                          <w:tcPr>
                            <w:tcW w:w="1827" w:type="dxa"/>
                            <w:shd w:val="clear" w:color="auto" w:fill="BDD6EE" w:themeFill="accent1" w:themeFillTint="66"/>
                          </w:tcPr>
                          <w:p w:rsidR="006A08E3" w:rsidRPr="00EF7A5C" w:rsidRDefault="006A08E3">
                            <w:pPr>
                              <w:rPr>
                                <w:sz w:val="24"/>
                                <w:szCs w:val="24"/>
                                <w:lang w:val="en-US"/>
                              </w:rPr>
                            </w:pPr>
                            <w:r w:rsidRPr="00EF7A5C">
                              <w:rPr>
                                <w:sz w:val="24"/>
                                <w:szCs w:val="24"/>
                                <w:lang w:val="en-US"/>
                              </w:rPr>
                              <w:t>March 10</w:t>
                            </w:r>
                          </w:p>
                        </w:tc>
                      </w:tr>
                      <w:tr w:rsidR="006A08E3" w:rsidRPr="00EF7A5C" w:rsidTr="00B966DA">
                        <w:trPr>
                          <w:trHeight w:hRule="exact" w:val="567"/>
                        </w:trPr>
                        <w:tc>
                          <w:tcPr>
                            <w:tcW w:w="1827" w:type="dxa"/>
                            <w:vMerge/>
                            <w:shd w:val="clear" w:color="auto" w:fill="BDD6EE" w:themeFill="accent1" w:themeFillTint="66"/>
                          </w:tcPr>
                          <w:p w:rsidR="006A08E3" w:rsidRPr="00EF7A5C" w:rsidRDefault="006A08E3">
                            <w:pPr>
                              <w:rPr>
                                <w:sz w:val="24"/>
                                <w:szCs w:val="24"/>
                                <w:lang w:val="en-US"/>
                              </w:rPr>
                            </w:pPr>
                          </w:p>
                        </w:tc>
                        <w:tc>
                          <w:tcPr>
                            <w:tcW w:w="1996" w:type="dxa"/>
                            <w:shd w:val="clear" w:color="auto" w:fill="BDD6EE" w:themeFill="accent1" w:themeFillTint="66"/>
                          </w:tcPr>
                          <w:p w:rsidR="006A08E3" w:rsidRPr="00EF7A5C" w:rsidRDefault="006A08E3">
                            <w:pPr>
                              <w:rPr>
                                <w:sz w:val="24"/>
                                <w:szCs w:val="24"/>
                                <w:lang w:val="en-US"/>
                              </w:rPr>
                            </w:pPr>
                          </w:p>
                        </w:tc>
                        <w:tc>
                          <w:tcPr>
                            <w:tcW w:w="1695" w:type="dxa"/>
                            <w:shd w:val="clear" w:color="auto" w:fill="FFFFFF" w:themeFill="background1"/>
                          </w:tcPr>
                          <w:p w:rsidR="006A08E3" w:rsidRPr="00EF7A5C" w:rsidRDefault="006A08E3" w:rsidP="00EF7A5C">
                            <w:pPr>
                              <w:rPr>
                                <w:sz w:val="24"/>
                                <w:szCs w:val="24"/>
                                <w:lang w:val="en-US"/>
                              </w:rPr>
                            </w:pPr>
                            <w:r w:rsidRPr="00EF7A5C">
                              <w:rPr>
                                <w:sz w:val="24"/>
                                <w:szCs w:val="24"/>
                                <w:lang w:val="en-US"/>
                              </w:rPr>
                              <w:t>Presentation</w:t>
                            </w:r>
                          </w:p>
                        </w:tc>
                        <w:tc>
                          <w:tcPr>
                            <w:tcW w:w="1827" w:type="dxa"/>
                            <w:shd w:val="clear" w:color="auto" w:fill="FFFFFF" w:themeFill="background1"/>
                          </w:tcPr>
                          <w:p w:rsidR="006A08E3" w:rsidRPr="00EF7A5C" w:rsidRDefault="006A08E3" w:rsidP="00EF7A5C">
                            <w:pPr>
                              <w:rPr>
                                <w:sz w:val="24"/>
                                <w:szCs w:val="24"/>
                                <w:lang w:val="en-US"/>
                              </w:rPr>
                            </w:pPr>
                            <w:r w:rsidRPr="00EF7A5C">
                              <w:rPr>
                                <w:sz w:val="24"/>
                                <w:szCs w:val="24"/>
                                <w:lang w:val="en-US"/>
                              </w:rPr>
                              <w:t>20</w:t>
                            </w:r>
                          </w:p>
                        </w:tc>
                        <w:tc>
                          <w:tcPr>
                            <w:tcW w:w="1827" w:type="dxa"/>
                            <w:shd w:val="clear" w:color="auto" w:fill="FFFFFF" w:themeFill="background1"/>
                          </w:tcPr>
                          <w:p w:rsidR="006A08E3" w:rsidRPr="00EF7A5C" w:rsidRDefault="006A08E3">
                            <w:pPr>
                              <w:rPr>
                                <w:sz w:val="24"/>
                                <w:szCs w:val="24"/>
                                <w:lang w:val="en-US"/>
                              </w:rPr>
                            </w:pPr>
                          </w:p>
                        </w:tc>
                      </w:tr>
                      <w:tr w:rsidR="006A08E3" w:rsidRPr="00EF7A5C" w:rsidTr="00B966DA">
                        <w:trPr>
                          <w:trHeight w:val="798"/>
                        </w:trPr>
                        <w:tc>
                          <w:tcPr>
                            <w:tcW w:w="1827" w:type="dxa"/>
                            <w:shd w:val="clear" w:color="auto" w:fill="BDD6EE" w:themeFill="accent1" w:themeFillTint="66"/>
                          </w:tcPr>
                          <w:p w:rsidR="006A08E3" w:rsidRPr="00EF7A5C" w:rsidRDefault="006A08E3" w:rsidP="00BF5C97">
                            <w:pPr>
                              <w:jc w:val="center"/>
                              <w:rPr>
                                <w:sz w:val="24"/>
                                <w:szCs w:val="24"/>
                                <w:lang w:val="en-US"/>
                              </w:rPr>
                            </w:pPr>
                            <w:r w:rsidRPr="00EF7A5C">
                              <w:rPr>
                                <w:sz w:val="24"/>
                                <w:szCs w:val="24"/>
                                <w:lang w:val="en-US"/>
                              </w:rPr>
                              <w:t>2</w:t>
                            </w:r>
                          </w:p>
                        </w:tc>
                        <w:tc>
                          <w:tcPr>
                            <w:tcW w:w="1996" w:type="dxa"/>
                            <w:shd w:val="clear" w:color="auto" w:fill="BDD6EE" w:themeFill="accent1" w:themeFillTint="66"/>
                          </w:tcPr>
                          <w:p w:rsidR="006A08E3" w:rsidRPr="00EF7A5C" w:rsidRDefault="006A08E3">
                            <w:pPr>
                              <w:rPr>
                                <w:sz w:val="24"/>
                                <w:szCs w:val="24"/>
                                <w:lang w:val="en-US"/>
                              </w:rPr>
                            </w:pPr>
                            <w:r w:rsidRPr="00EF7A5C">
                              <w:rPr>
                                <w:sz w:val="24"/>
                                <w:szCs w:val="24"/>
                                <w:lang w:val="en-US"/>
                              </w:rPr>
                              <w:t>History &amp; Theories</w:t>
                            </w:r>
                          </w:p>
                        </w:tc>
                        <w:tc>
                          <w:tcPr>
                            <w:tcW w:w="1695" w:type="dxa"/>
                            <w:shd w:val="clear" w:color="auto" w:fill="BDD6EE" w:themeFill="accent1" w:themeFillTint="66"/>
                          </w:tcPr>
                          <w:p w:rsidR="006A08E3" w:rsidRPr="00EF7A5C" w:rsidRDefault="006A08E3" w:rsidP="00EF7A5C">
                            <w:pPr>
                              <w:rPr>
                                <w:sz w:val="24"/>
                                <w:szCs w:val="24"/>
                                <w:lang w:val="en-US"/>
                              </w:rPr>
                            </w:pPr>
                            <w:r w:rsidRPr="00EF7A5C">
                              <w:rPr>
                                <w:sz w:val="24"/>
                                <w:szCs w:val="24"/>
                                <w:lang w:val="en-US"/>
                              </w:rPr>
                              <w:t>Brief Paper</w:t>
                            </w:r>
                          </w:p>
                        </w:tc>
                        <w:tc>
                          <w:tcPr>
                            <w:tcW w:w="1827" w:type="dxa"/>
                            <w:shd w:val="clear" w:color="auto" w:fill="BDD6EE" w:themeFill="accent1" w:themeFillTint="66"/>
                          </w:tcPr>
                          <w:p w:rsidR="006A08E3" w:rsidRPr="00EF7A5C" w:rsidRDefault="006A08E3" w:rsidP="00EF7A5C">
                            <w:pPr>
                              <w:rPr>
                                <w:sz w:val="24"/>
                                <w:szCs w:val="24"/>
                                <w:lang w:val="en-US"/>
                              </w:rPr>
                            </w:pPr>
                            <w:r w:rsidRPr="00EF7A5C">
                              <w:rPr>
                                <w:sz w:val="24"/>
                                <w:szCs w:val="24"/>
                                <w:lang w:val="en-US"/>
                              </w:rPr>
                              <w:t>20</w:t>
                            </w:r>
                          </w:p>
                        </w:tc>
                        <w:tc>
                          <w:tcPr>
                            <w:tcW w:w="1827" w:type="dxa"/>
                            <w:shd w:val="clear" w:color="auto" w:fill="BDD6EE" w:themeFill="accent1" w:themeFillTint="66"/>
                          </w:tcPr>
                          <w:p w:rsidR="006A08E3" w:rsidRPr="00EF7A5C" w:rsidRDefault="006A08E3">
                            <w:pPr>
                              <w:rPr>
                                <w:sz w:val="24"/>
                                <w:szCs w:val="24"/>
                                <w:lang w:val="en-US"/>
                              </w:rPr>
                            </w:pPr>
                            <w:r w:rsidRPr="00EF7A5C">
                              <w:rPr>
                                <w:sz w:val="24"/>
                                <w:szCs w:val="24"/>
                                <w:lang w:val="en-US"/>
                              </w:rPr>
                              <w:t>March 24</w:t>
                            </w:r>
                          </w:p>
                        </w:tc>
                      </w:tr>
                      <w:tr w:rsidR="006A08E3" w:rsidRPr="00EF7A5C" w:rsidTr="00B966DA">
                        <w:trPr>
                          <w:trHeight w:val="567"/>
                        </w:trPr>
                        <w:tc>
                          <w:tcPr>
                            <w:tcW w:w="9172" w:type="dxa"/>
                            <w:gridSpan w:val="5"/>
                            <w:shd w:val="clear" w:color="auto" w:fill="FFFFFF" w:themeFill="background1"/>
                            <w:vAlign w:val="center"/>
                          </w:tcPr>
                          <w:p w:rsidR="006A08E3" w:rsidRPr="00EF7A5C" w:rsidRDefault="006A08E3" w:rsidP="00BF5C97">
                            <w:pPr>
                              <w:jc w:val="center"/>
                              <w:rPr>
                                <w:sz w:val="24"/>
                                <w:szCs w:val="24"/>
                                <w:lang w:val="en-US"/>
                              </w:rPr>
                            </w:pPr>
                            <w:r w:rsidRPr="00EF7A5C">
                              <w:rPr>
                                <w:sz w:val="24"/>
                                <w:szCs w:val="24"/>
                                <w:lang w:val="en-US"/>
                              </w:rPr>
                              <w:t>Spring Break</w:t>
                            </w:r>
                          </w:p>
                        </w:tc>
                      </w:tr>
                      <w:tr w:rsidR="006A08E3" w:rsidRPr="00EF7A5C" w:rsidTr="00B966DA">
                        <w:trPr>
                          <w:trHeight w:val="567"/>
                        </w:trPr>
                        <w:tc>
                          <w:tcPr>
                            <w:tcW w:w="1827" w:type="dxa"/>
                            <w:vMerge w:val="restart"/>
                            <w:shd w:val="clear" w:color="auto" w:fill="BDD6EE" w:themeFill="accent1" w:themeFillTint="66"/>
                          </w:tcPr>
                          <w:p w:rsidR="006A08E3" w:rsidRPr="00EF7A5C" w:rsidRDefault="006A08E3" w:rsidP="00BF5C97">
                            <w:pPr>
                              <w:jc w:val="center"/>
                              <w:rPr>
                                <w:sz w:val="24"/>
                                <w:szCs w:val="24"/>
                                <w:lang w:val="en-US"/>
                              </w:rPr>
                            </w:pPr>
                            <w:r w:rsidRPr="00EF7A5C">
                              <w:rPr>
                                <w:sz w:val="24"/>
                                <w:szCs w:val="24"/>
                                <w:lang w:val="en-US"/>
                              </w:rPr>
                              <w:t>3</w:t>
                            </w:r>
                          </w:p>
                        </w:tc>
                        <w:tc>
                          <w:tcPr>
                            <w:tcW w:w="1996" w:type="dxa"/>
                            <w:vMerge w:val="restart"/>
                            <w:shd w:val="clear" w:color="auto" w:fill="BDD6EE" w:themeFill="accent1" w:themeFillTint="66"/>
                          </w:tcPr>
                          <w:p w:rsidR="006A08E3" w:rsidRPr="00EF7A5C" w:rsidRDefault="006A08E3">
                            <w:pPr>
                              <w:rPr>
                                <w:sz w:val="24"/>
                                <w:szCs w:val="24"/>
                                <w:lang w:val="en-US"/>
                              </w:rPr>
                            </w:pPr>
                            <w:r w:rsidRPr="00EF7A5C">
                              <w:rPr>
                                <w:sz w:val="24"/>
                                <w:szCs w:val="24"/>
                                <w:lang w:val="en-US"/>
                              </w:rPr>
                              <w:t>Distance Learners</w:t>
                            </w:r>
                          </w:p>
                        </w:tc>
                        <w:tc>
                          <w:tcPr>
                            <w:tcW w:w="1695" w:type="dxa"/>
                            <w:shd w:val="clear" w:color="auto" w:fill="BDD6EE" w:themeFill="accent1" w:themeFillTint="66"/>
                          </w:tcPr>
                          <w:p w:rsidR="006A08E3" w:rsidRPr="00EF7A5C" w:rsidRDefault="006A08E3">
                            <w:pPr>
                              <w:rPr>
                                <w:sz w:val="24"/>
                                <w:szCs w:val="24"/>
                                <w:lang w:val="en-US"/>
                              </w:rPr>
                            </w:pPr>
                            <w:r w:rsidRPr="00EF7A5C">
                              <w:rPr>
                                <w:sz w:val="24"/>
                                <w:szCs w:val="24"/>
                                <w:lang w:val="en-US"/>
                              </w:rPr>
                              <w:t>Discussion #1</w:t>
                            </w:r>
                          </w:p>
                        </w:tc>
                        <w:tc>
                          <w:tcPr>
                            <w:tcW w:w="1827" w:type="dxa"/>
                            <w:shd w:val="clear" w:color="auto" w:fill="BDD6EE" w:themeFill="accent1" w:themeFillTint="66"/>
                          </w:tcPr>
                          <w:p w:rsidR="006A08E3" w:rsidRPr="00EF7A5C" w:rsidRDefault="006A08E3">
                            <w:pPr>
                              <w:rPr>
                                <w:sz w:val="24"/>
                                <w:szCs w:val="24"/>
                                <w:lang w:val="en-US"/>
                              </w:rPr>
                            </w:pPr>
                            <w:r w:rsidRPr="00EF7A5C">
                              <w:rPr>
                                <w:sz w:val="24"/>
                                <w:szCs w:val="24"/>
                                <w:lang w:val="en-US"/>
                              </w:rPr>
                              <w:t>10</w:t>
                            </w:r>
                          </w:p>
                        </w:tc>
                        <w:tc>
                          <w:tcPr>
                            <w:tcW w:w="1827" w:type="dxa"/>
                            <w:shd w:val="clear" w:color="auto" w:fill="BDD6EE" w:themeFill="accent1" w:themeFillTint="66"/>
                          </w:tcPr>
                          <w:p w:rsidR="006A08E3" w:rsidRPr="00EF7A5C" w:rsidRDefault="006A08E3">
                            <w:pPr>
                              <w:rPr>
                                <w:sz w:val="24"/>
                                <w:szCs w:val="24"/>
                                <w:lang w:val="en-US"/>
                              </w:rPr>
                            </w:pPr>
                            <w:r w:rsidRPr="00EF7A5C">
                              <w:rPr>
                                <w:sz w:val="24"/>
                                <w:szCs w:val="24"/>
                                <w:lang w:val="en-US"/>
                              </w:rPr>
                              <w:t>April 7</w:t>
                            </w:r>
                          </w:p>
                        </w:tc>
                      </w:tr>
                      <w:tr w:rsidR="006A08E3" w:rsidRPr="00EF7A5C" w:rsidTr="00B966DA">
                        <w:trPr>
                          <w:trHeight w:val="567"/>
                        </w:trPr>
                        <w:tc>
                          <w:tcPr>
                            <w:tcW w:w="1827" w:type="dxa"/>
                            <w:vMerge/>
                            <w:shd w:val="clear" w:color="auto" w:fill="BDD6EE" w:themeFill="accent1" w:themeFillTint="66"/>
                          </w:tcPr>
                          <w:p w:rsidR="006A08E3" w:rsidRPr="00EF7A5C" w:rsidRDefault="006A08E3" w:rsidP="00BF5C97">
                            <w:pPr>
                              <w:jc w:val="center"/>
                              <w:rPr>
                                <w:sz w:val="24"/>
                                <w:szCs w:val="24"/>
                                <w:lang w:val="en-US"/>
                              </w:rPr>
                            </w:pPr>
                          </w:p>
                        </w:tc>
                        <w:tc>
                          <w:tcPr>
                            <w:tcW w:w="1996" w:type="dxa"/>
                            <w:vMerge/>
                            <w:shd w:val="clear" w:color="auto" w:fill="BDD6EE" w:themeFill="accent1" w:themeFillTint="66"/>
                          </w:tcPr>
                          <w:p w:rsidR="006A08E3" w:rsidRPr="00EF7A5C" w:rsidRDefault="006A08E3">
                            <w:pPr>
                              <w:rPr>
                                <w:sz w:val="24"/>
                                <w:szCs w:val="24"/>
                                <w:lang w:val="en-US"/>
                              </w:rPr>
                            </w:pPr>
                          </w:p>
                        </w:tc>
                        <w:tc>
                          <w:tcPr>
                            <w:tcW w:w="1695" w:type="dxa"/>
                            <w:shd w:val="clear" w:color="auto" w:fill="FFFFFF" w:themeFill="background1"/>
                          </w:tcPr>
                          <w:p w:rsidR="006A08E3" w:rsidRPr="00EF7A5C" w:rsidRDefault="006A08E3">
                            <w:pPr>
                              <w:rPr>
                                <w:sz w:val="24"/>
                                <w:szCs w:val="24"/>
                                <w:lang w:val="en-US"/>
                              </w:rPr>
                            </w:pPr>
                            <w:r w:rsidRPr="00EF7A5C">
                              <w:rPr>
                                <w:sz w:val="24"/>
                                <w:szCs w:val="24"/>
                                <w:lang w:val="en-US"/>
                              </w:rPr>
                              <w:t>Group Project</w:t>
                            </w:r>
                          </w:p>
                        </w:tc>
                        <w:tc>
                          <w:tcPr>
                            <w:tcW w:w="1827" w:type="dxa"/>
                            <w:shd w:val="clear" w:color="auto" w:fill="FFFFFF" w:themeFill="background1"/>
                          </w:tcPr>
                          <w:p w:rsidR="006A08E3" w:rsidRPr="00EF7A5C" w:rsidRDefault="006A08E3">
                            <w:pPr>
                              <w:rPr>
                                <w:sz w:val="24"/>
                                <w:szCs w:val="24"/>
                                <w:lang w:val="en-US"/>
                              </w:rPr>
                            </w:pPr>
                            <w:r w:rsidRPr="00EF7A5C">
                              <w:rPr>
                                <w:sz w:val="24"/>
                                <w:szCs w:val="24"/>
                                <w:lang w:val="en-US"/>
                              </w:rPr>
                              <w:t>50</w:t>
                            </w:r>
                          </w:p>
                        </w:tc>
                        <w:tc>
                          <w:tcPr>
                            <w:tcW w:w="1827" w:type="dxa"/>
                            <w:shd w:val="clear" w:color="auto" w:fill="FFFFFF" w:themeFill="background1"/>
                          </w:tcPr>
                          <w:p w:rsidR="006A08E3" w:rsidRPr="00EF7A5C" w:rsidRDefault="006A08E3">
                            <w:pPr>
                              <w:rPr>
                                <w:sz w:val="24"/>
                                <w:szCs w:val="24"/>
                                <w:lang w:val="en-US"/>
                              </w:rPr>
                            </w:pPr>
                            <w:r w:rsidRPr="00EF7A5C">
                              <w:rPr>
                                <w:sz w:val="24"/>
                                <w:szCs w:val="24"/>
                                <w:lang w:val="en-US"/>
                              </w:rPr>
                              <w:t>April 14</w:t>
                            </w:r>
                          </w:p>
                        </w:tc>
                      </w:tr>
                      <w:tr w:rsidR="006A08E3" w:rsidRPr="00EF7A5C" w:rsidTr="00B966DA">
                        <w:trPr>
                          <w:trHeight w:val="567"/>
                        </w:trPr>
                        <w:tc>
                          <w:tcPr>
                            <w:tcW w:w="1827" w:type="dxa"/>
                            <w:shd w:val="clear" w:color="auto" w:fill="BDD6EE" w:themeFill="accent1" w:themeFillTint="66"/>
                          </w:tcPr>
                          <w:p w:rsidR="006A08E3" w:rsidRPr="00EF7A5C" w:rsidRDefault="006A08E3" w:rsidP="00BF5C97">
                            <w:pPr>
                              <w:jc w:val="center"/>
                              <w:rPr>
                                <w:sz w:val="24"/>
                                <w:szCs w:val="24"/>
                                <w:lang w:val="en-US"/>
                              </w:rPr>
                            </w:pPr>
                            <w:r w:rsidRPr="00EF7A5C">
                              <w:rPr>
                                <w:sz w:val="24"/>
                                <w:szCs w:val="24"/>
                                <w:lang w:val="en-US"/>
                              </w:rPr>
                              <w:t>4</w:t>
                            </w:r>
                          </w:p>
                        </w:tc>
                        <w:tc>
                          <w:tcPr>
                            <w:tcW w:w="1996" w:type="dxa"/>
                            <w:shd w:val="clear" w:color="auto" w:fill="BDD6EE" w:themeFill="accent1" w:themeFillTint="66"/>
                          </w:tcPr>
                          <w:p w:rsidR="006A08E3" w:rsidRPr="00EF7A5C" w:rsidRDefault="006A08E3">
                            <w:pPr>
                              <w:rPr>
                                <w:sz w:val="24"/>
                                <w:szCs w:val="24"/>
                                <w:lang w:val="en-US"/>
                              </w:rPr>
                            </w:pPr>
                            <w:r w:rsidRPr="00EF7A5C">
                              <w:rPr>
                                <w:sz w:val="24"/>
                                <w:szCs w:val="24"/>
                                <w:lang w:val="en-US"/>
                              </w:rPr>
                              <w:t>Media Selection</w:t>
                            </w:r>
                          </w:p>
                        </w:tc>
                        <w:tc>
                          <w:tcPr>
                            <w:tcW w:w="1695" w:type="dxa"/>
                            <w:shd w:val="clear" w:color="auto" w:fill="BDD6EE" w:themeFill="accent1" w:themeFillTint="66"/>
                          </w:tcPr>
                          <w:p w:rsidR="006A08E3" w:rsidRPr="00EF7A5C" w:rsidRDefault="006A08E3">
                            <w:pPr>
                              <w:rPr>
                                <w:sz w:val="24"/>
                                <w:szCs w:val="24"/>
                                <w:lang w:val="en-US"/>
                              </w:rPr>
                            </w:pPr>
                            <w:r w:rsidRPr="00EF7A5C">
                              <w:rPr>
                                <w:sz w:val="24"/>
                                <w:szCs w:val="24"/>
                                <w:lang w:val="en-US"/>
                              </w:rPr>
                              <w:t>Blog #1</w:t>
                            </w:r>
                          </w:p>
                        </w:tc>
                        <w:tc>
                          <w:tcPr>
                            <w:tcW w:w="1827" w:type="dxa"/>
                            <w:shd w:val="clear" w:color="auto" w:fill="BDD6EE" w:themeFill="accent1" w:themeFillTint="66"/>
                          </w:tcPr>
                          <w:p w:rsidR="006A08E3" w:rsidRPr="00EF7A5C" w:rsidRDefault="006A08E3">
                            <w:pPr>
                              <w:rPr>
                                <w:sz w:val="24"/>
                                <w:szCs w:val="24"/>
                                <w:lang w:val="en-US"/>
                              </w:rPr>
                            </w:pPr>
                            <w:r w:rsidRPr="00EF7A5C">
                              <w:rPr>
                                <w:sz w:val="24"/>
                                <w:szCs w:val="24"/>
                                <w:lang w:val="en-US"/>
                              </w:rPr>
                              <w:t>10</w:t>
                            </w:r>
                          </w:p>
                        </w:tc>
                        <w:tc>
                          <w:tcPr>
                            <w:tcW w:w="1827" w:type="dxa"/>
                            <w:shd w:val="clear" w:color="auto" w:fill="BDD6EE" w:themeFill="accent1" w:themeFillTint="66"/>
                          </w:tcPr>
                          <w:p w:rsidR="006A08E3" w:rsidRPr="00EF7A5C" w:rsidRDefault="006A08E3">
                            <w:pPr>
                              <w:rPr>
                                <w:sz w:val="24"/>
                                <w:szCs w:val="24"/>
                                <w:lang w:val="en-US"/>
                              </w:rPr>
                            </w:pPr>
                            <w:r w:rsidRPr="00EF7A5C">
                              <w:rPr>
                                <w:sz w:val="24"/>
                                <w:szCs w:val="24"/>
                                <w:lang w:val="en-US"/>
                              </w:rPr>
                              <w:t>April 21</w:t>
                            </w:r>
                          </w:p>
                        </w:tc>
                      </w:tr>
                    </w:tbl>
                    <w:p w:rsidR="006A08E3" w:rsidRPr="00EF7A5C" w:rsidRDefault="006A08E3">
                      <w:pPr>
                        <w:rPr>
                          <w:sz w:val="24"/>
                          <w:szCs w:val="24"/>
                          <w:lang w:val="en-US"/>
                        </w:rPr>
                      </w:pPr>
                    </w:p>
                  </w:txbxContent>
                </v:textbox>
                <w10:anchorlock/>
              </v:shape>
            </w:pict>
          </mc:Fallback>
        </mc:AlternateContent>
      </w:r>
    </w:p>
    <w:p w:rsidR="00051177" w:rsidRPr="00AD296B" w:rsidRDefault="007213DB" w:rsidP="004C70ED">
      <w:pPr>
        <w:spacing w:after="240" w:line="312" w:lineRule="auto"/>
        <w:ind w:firstLine="709"/>
        <w:rPr>
          <w:rFonts w:ascii="Times New Roman" w:hAnsi="Times New Roman" w:cs="Times New Roman"/>
          <w:sz w:val="24"/>
          <w:szCs w:val="24"/>
          <w:lang w:val="en-US"/>
        </w:rPr>
        <w:sectPr w:rsidR="00051177" w:rsidRPr="00AD296B" w:rsidSect="00957530">
          <w:headerReference w:type="default" r:id="rId75"/>
          <w:footerReference w:type="default" r:id="rId76"/>
          <w:pgSz w:w="11906" w:h="16838"/>
          <w:pgMar w:top="1418" w:right="1418" w:bottom="1418" w:left="1418" w:header="709" w:footer="709" w:gutter="0"/>
          <w:cols w:space="708"/>
          <w:docGrid w:linePitch="360"/>
        </w:sectPr>
      </w:pPr>
      <w:r w:rsidRPr="00AD296B">
        <w:rPr>
          <w:rFonts w:ascii="Times New Roman" w:hAnsi="Times New Roman" w:cs="Times New Roman"/>
          <w:sz w:val="24"/>
          <w:szCs w:val="24"/>
          <w:lang w:val="en-US"/>
        </w:rPr>
        <w:t>.</w:t>
      </w:r>
    </w:p>
    <w:p w:rsidR="00390636" w:rsidRPr="00AD296B" w:rsidRDefault="00390636" w:rsidP="00AD296B">
      <w:pPr>
        <w:pStyle w:val="1"/>
        <w:numPr>
          <w:ilvl w:val="0"/>
          <w:numId w:val="2"/>
        </w:numPr>
        <w:spacing w:before="0" w:after="380" w:line="312" w:lineRule="auto"/>
        <w:rPr>
          <w:rFonts w:ascii="Arial" w:hAnsi="Arial" w:cs="Arial"/>
          <w:color w:val="FF0000"/>
          <w:sz w:val="34"/>
          <w:szCs w:val="34"/>
          <w:lang w:val="en-US"/>
        </w:rPr>
      </w:pPr>
      <w:bookmarkStart w:id="20" w:name="_Toc509697286"/>
      <w:r w:rsidRPr="00AD296B">
        <w:rPr>
          <w:rFonts w:ascii="Arial" w:hAnsi="Arial" w:cs="Arial"/>
          <w:color w:val="FF0000"/>
          <w:sz w:val="34"/>
          <w:szCs w:val="34"/>
          <w:lang w:val="en-US"/>
        </w:rPr>
        <w:lastRenderedPageBreak/>
        <w:t>Natural environment</w:t>
      </w:r>
      <w:bookmarkEnd w:id="20"/>
    </w:p>
    <w:p w:rsidR="00390636" w:rsidRPr="00AD296B" w:rsidRDefault="00F63FAF" w:rsidP="004C70ED">
      <w:pPr>
        <w:spacing w:after="240" w:line="312" w:lineRule="auto"/>
        <w:ind w:firstLine="709"/>
        <w:rPr>
          <w:rFonts w:ascii="Times New Roman" w:hAnsi="Times New Roman" w:cs="Times New Roman"/>
          <w:sz w:val="24"/>
          <w:szCs w:val="24"/>
          <w:lang w:val="en-US"/>
        </w:rPr>
      </w:pPr>
      <w:r>
        <w:rPr>
          <w:rFonts w:ascii="Times New Roman" w:hAnsi="Times New Roman" w:cs="Times New Roman"/>
          <w:noProof/>
          <w:sz w:val="24"/>
          <w:szCs w:val="24"/>
          <w:lang w:eastAsia="el-GR"/>
        </w:rPr>
        <w:drawing>
          <wp:anchor distT="0" distB="0" distL="114300" distR="114300" simplePos="0" relativeHeight="251660288" behindDoc="1" locked="0" layoutInCell="1" allowOverlap="1">
            <wp:simplePos x="0" y="0"/>
            <wp:positionH relativeFrom="margin">
              <wp:align>left</wp:align>
            </wp:positionH>
            <wp:positionV relativeFrom="paragraph">
              <wp:posOffset>12065</wp:posOffset>
            </wp:positionV>
            <wp:extent cx="3780000" cy="2717463"/>
            <wp:effectExtent l="0" t="0" r="0" b="6985"/>
            <wp:wrapTight wrapText="bothSides">
              <wp:wrapPolygon edited="0">
                <wp:start x="7621" y="0"/>
                <wp:lineTo x="0" y="2272"/>
                <wp:lineTo x="0" y="7269"/>
                <wp:lineTo x="109" y="9692"/>
                <wp:lineTo x="544" y="12115"/>
                <wp:lineTo x="653" y="18930"/>
                <wp:lineTo x="1742" y="19384"/>
                <wp:lineTo x="5879" y="19384"/>
                <wp:lineTo x="8710" y="21504"/>
                <wp:lineTo x="13609" y="21504"/>
                <wp:lineTo x="13609" y="19384"/>
                <wp:lineTo x="14589" y="19384"/>
                <wp:lineTo x="17419" y="17567"/>
                <wp:lineTo x="17528" y="16961"/>
                <wp:lineTo x="18508" y="14538"/>
                <wp:lineTo x="18835" y="12115"/>
                <wp:lineTo x="21448" y="9995"/>
                <wp:lineTo x="21448" y="9541"/>
                <wp:lineTo x="21339" y="6512"/>
                <wp:lineTo x="19923" y="5300"/>
                <wp:lineTo x="18399" y="4846"/>
                <wp:lineTo x="16875" y="3180"/>
                <wp:lineTo x="16004" y="2423"/>
                <wp:lineTo x="16113" y="1211"/>
                <wp:lineTo x="14698" y="151"/>
                <wp:lineTo x="12738" y="0"/>
                <wp:lineTo x="7621" y="0"/>
              </wp:wrapPolygon>
            </wp:wrapTight>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lifecycle_apple.gif"/>
                    <pic:cNvPicPr/>
                  </pic:nvPicPr>
                  <pic:blipFill>
                    <a:blip r:embed="rId77">
                      <a:extLst>
                        <a:ext uri="{28A0092B-C50C-407E-A947-70E740481C1C}">
                          <a14:useLocalDpi xmlns:a14="http://schemas.microsoft.com/office/drawing/2010/main" val="0"/>
                        </a:ext>
                      </a:extLst>
                    </a:blip>
                    <a:stretch>
                      <a:fillRect/>
                    </a:stretch>
                  </pic:blipFill>
                  <pic:spPr>
                    <a:xfrm>
                      <a:off x="0" y="0"/>
                      <a:ext cx="3780000" cy="2717463"/>
                    </a:xfrm>
                    <a:prstGeom prst="rect">
                      <a:avLst/>
                    </a:prstGeom>
                  </pic:spPr>
                </pic:pic>
              </a:graphicData>
            </a:graphic>
            <wp14:sizeRelH relativeFrom="page">
              <wp14:pctWidth>0</wp14:pctWidth>
            </wp14:sizeRelH>
            <wp14:sizeRelV relativeFrom="page">
              <wp14:pctHeight>0</wp14:pctHeight>
            </wp14:sizeRelV>
          </wp:anchor>
        </w:drawing>
      </w:r>
      <w:r w:rsidR="00390636" w:rsidRPr="00AD296B">
        <w:rPr>
          <w:rFonts w:ascii="Times New Roman" w:hAnsi="Times New Roman" w:cs="Times New Roman"/>
          <w:sz w:val="24"/>
          <w:szCs w:val="24"/>
          <w:lang w:val="en-US"/>
        </w:rPr>
        <w:t xml:space="preserve">The natural environment encompasses all </w:t>
      </w:r>
      <w:hyperlink r:id="rId78" w:tooltip="Life" w:history="1">
        <w:r w:rsidR="00390636" w:rsidRPr="00AD296B">
          <w:rPr>
            <w:rStyle w:val="-"/>
            <w:rFonts w:ascii="Times New Roman" w:hAnsi="Times New Roman" w:cs="Times New Roman"/>
            <w:color w:val="auto"/>
            <w:sz w:val="24"/>
            <w:szCs w:val="24"/>
            <w:u w:val="none"/>
            <w:lang w:val="en-US"/>
          </w:rPr>
          <w:t>living</w:t>
        </w:r>
      </w:hyperlink>
      <w:r w:rsidR="00390636" w:rsidRPr="00AD296B">
        <w:rPr>
          <w:rFonts w:ascii="Times New Roman" w:hAnsi="Times New Roman" w:cs="Times New Roman"/>
          <w:sz w:val="24"/>
          <w:szCs w:val="24"/>
          <w:lang w:val="en-US"/>
        </w:rPr>
        <w:t xml:space="preserve"> and non-living things occurring </w:t>
      </w:r>
      <w:hyperlink r:id="rId79" w:tooltip="Nature" w:history="1">
        <w:r w:rsidR="00390636" w:rsidRPr="00AD296B">
          <w:rPr>
            <w:rStyle w:val="-"/>
            <w:rFonts w:ascii="Times New Roman" w:hAnsi="Times New Roman" w:cs="Times New Roman"/>
            <w:color w:val="auto"/>
            <w:sz w:val="24"/>
            <w:szCs w:val="24"/>
            <w:u w:val="none"/>
            <w:lang w:val="en-US"/>
          </w:rPr>
          <w:t>naturally</w:t>
        </w:r>
      </w:hyperlink>
      <w:r w:rsidR="00390636" w:rsidRPr="00AD296B">
        <w:rPr>
          <w:rFonts w:ascii="Times New Roman" w:hAnsi="Times New Roman" w:cs="Times New Roman"/>
          <w:sz w:val="24"/>
          <w:szCs w:val="24"/>
          <w:lang w:val="en-US"/>
        </w:rPr>
        <w:t xml:space="preserve">, meaning in this case not </w:t>
      </w:r>
      <w:hyperlink r:id="rId80" w:tooltip="Artificiality" w:history="1">
        <w:r w:rsidR="00390636" w:rsidRPr="00AD296B">
          <w:rPr>
            <w:rStyle w:val="-"/>
            <w:rFonts w:ascii="Times New Roman" w:hAnsi="Times New Roman" w:cs="Times New Roman"/>
            <w:color w:val="auto"/>
            <w:sz w:val="24"/>
            <w:szCs w:val="24"/>
            <w:u w:val="none"/>
            <w:lang w:val="en-US"/>
          </w:rPr>
          <w:t>artificial</w:t>
        </w:r>
      </w:hyperlink>
      <w:r w:rsidR="00390636" w:rsidRPr="00AD296B">
        <w:rPr>
          <w:rFonts w:ascii="Times New Roman" w:hAnsi="Times New Roman" w:cs="Times New Roman"/>
          <w:sz w:val="24"/>
          <w:szCs w:val="24"/>
          <w:lang w:val="en-US"/>
        </w:rPr>
        <w:t xml:space="preserve">. The term is most often applied to the </w:t>
      </w:r>
      <w:hyperlink r:id="rId81" w:tooltip="Earth" w:history="1">
        <w:r w:rsidR="00390636" w:rsidRPr="00AD296B">
          <w:rPr>
            <w:rStyle w:val="-"/>
            <w:rFonts w:ascii="Times New Roman" w:hAnsi="Times New Roman" w:cs="Times New Roman"/>
            <w:color w:val="auto"/>
            <w:sz w:val="24"/>
            <w:szCs w:val="24"/>
            <w:u w:val="none"/>
            <w:lang w:val="en-US"/>
          </w:rPr>
          <w:t>Earth</w:t>
        </w:r>
      </w:hyperlink>
      <w:r w:rsidR="00390636" w:rsidRPr="00AD296B">
        <w:rPr>
          <w:rFonts w:ascii="Times New Roman" w:hAnsi="Times New Roman" w:cs="Times New Roman"/>
          <w:sz w:val="24"/>
          <w:szCs w:val="24"/>
          <w:lang w:val="en-US"/>
        </w:rPr>
        <w:t xml:space="preserve"> or some parts of Earth. This environment encompasses the interaction of all living </w:t>
      </w:r>
      <w:hyperlink r:id="rId82" w:tooltip="Species" w:history="1">
        <w:r w:rsidR="00390636" w:rsidRPr="00AD296B">
          <w:rPr>
            <w:rStyle w:val="-"/>
            <w:rFonts w:ascii="Times New Roman" w:hAnsi="Times New Roman" w:cs="Times New Roman"/>
            <w:color w:val="auto"/>
            <w:sz w:val="24"/>
            <w:szCs w:val="24"/>
            <w:u w:val="none"/>
            <w:lang w:val="en-US"/>
          </w:rPr>
          <w:t>species</w:t>
        </w:r>
      </w:hyperlink>
      <w:r w:rsidR="00390636" w:rsidRPr="00AD296B">
        <w:rPr>
          <w:rFonts w:ascii="Times New Roman" w:hAnsi="Times New Roman" w:cs="Times New Roman"/>
          <w:sz w:val="24"/>
          <w:szCs w:val="24"/>
          <w:lang w:val="en-US"/>
        </w:rPr>
        <w:t xml:space="preserve">, </w:t>
      </w:r>
      <w:hyperlink r:id="rId83" w:tooltip="Climate" w:history="1">
        <w:r w:rsidR="00390636" w:rsidRPr="00AD296B">
          <w:rPr>
            <w:rStyle w:val="-"/>
            <w:rFonts w:ascii="Times New Roman" w:hAnsi="Times New Roman" w:cs="Times New Roman"/>
            <w:color w:val="auto"/>
            <w:sz w:val="24"/>
            <w:szCs w:val="24"/>
            <w:u w:val="none"/>
            <w:lang w:val="en-US"/>
          </w:rPr>
          <w:t>climate</w:t>
        </w:r>
      </w:hyperlink>
      <w:r w:rsidR="00390636" w:rsidRPr="00AD296B">
        <w:rPr>
          <w:rFonts w:ascii="Times New Roman" w:hAnsi="Times New Roman" w:cs="Times New Roman"/>
          <w:sz w:val="24"/>
          <w:szCs w:val="24"/>
          <w:lang w:val="en-US"/>
        </w:rPr>
        <w:t>, weather, and natural resources that affect human survival and economic activity. The concept of the natural environment can be distinguished as components:</w:t>
      </w:r>
    </w:p>
    <w:p w:rsidR="00B65196" w:rsidRPr="00AD296B" w:rsidRDefault="00B65196" w:rsidP="00AD296B">
      <w:pPr>
        <w:pStyle w:val="2"/>
        <w:numPr>
          <w:ilvl w:val="1"/>
          <w:numId w:val="2"/>
        </w:numPr>
        <w:spacing w:before="0" w:after="240" w:line="312" w:lineRule="auto"/>
        <w:rPr>
          <w:rFonts w:ascii="Arial" w:hAnsi="Arial" w:cs="Arial"/>
          <w:lang w:val="en-US"/>
        </w:rPr>
      </w:pPr>
      <w:bookmarkStart w:id="21" w:name="_Toc509697287"/>
      <w:r w:rsidRPr="00AD296B">
        <w:rPr>
          <w:rFonts w:ascii="Arial" w:hAnsi="Arial" w:cs="Arial"/>
          <w:lang w:val="en-US"/>
        </w:rPr>
        <w:t xml:space="preserve">Complete </w:t>
      </w:r>
      <w:hyperlink r:id="rId84" w:tooltip="Ecological" w:history="1">
        <w:r w:rsidRPr="00D963E8">
          <w:rPr>
            <w:rFonts w:ascii="Arial" w:hAnsi="Arial" w:cs="Arial"/>
            <w:lang w:val="en-US"/>
          </w:rPr>
          <w:t>ecological</w:t>
        </w:r>
        <w:bookmarkEnd w:id="21"/>
      </w:hyperlink>
    </w:p>
    <w:p w:rsidR="00390636" w:rsidRPr="00B65196" w:rsidRDefault="00390636" w:rsidP="004C70ED">
      <w:pPr>
        <w:spacing w:after="240" w:line="312" w:lineRule="auto"/>
        <w:ind w:firstLine="709"/>
        <w:rPr>
          <w:rFonts w:ascii="Times New Roman" w:hAnsi="Times New Roman" w:cs="Times New Roman"/>
          <w:sz w:val="24"/>
          <w:szCs w:val="24"/>
          <w:lang w:val="en-US"/>
        </w:rPr>
      </w:pPr>
      <w:r w:rsidRPr="00B65196">
        <w:rPr>
          <w:rFonts w:ascii="Times New Roman" w:hAnsi="Times New Roman" w:cs="Times New Roman"/>
          <w:sz w:val="24"/>
          <w:szCs w:val="24"/>
          <w:lang w:val="en-US"/>
        </w:rPr>
        <w:t xml:space="preserve">Complete </w:t>
      </w:r>
      <w:hyperlink r:id="rId85" w:tooltip="Ecological" w:history="1">
        <w:r w:rsidRPr="00B65196">
          <w:rPr>
            <w:rStyle w:val="-"/>
            <w:rFonts w:ascii="Times New Roman" w:hAnsi="Times New Roman" w:cs="Times New Roman"/>
            <w:color w:val="auto"/>
            <w:sz w:val="24"/>
            <w:szCs w:val="24"/>
            <w:u w:val="none"/>
            <w:lang w:val="en-US"/>
          </w:rPr>
          <w:t>ecological</w:t>
        </w:r>
      </w:hyperlink>
      <w:r w:rsidRPr="00B65196">
        <w:rPr>
          <w:rFonts w:ascii="Times New Roman" w:hAnsi="Times New Roman" w:cs="Times New Roman"/>
          <w:sz w:val="24"/>
          <w:szCs w:val="24"/>
          <w:lang w:val="en-US"/>
        </w:rPr>
        <w:t xml:space="preserve"> units that function as natural systems without massive civilized human intervention, including all vegetation, </w:t>
      </w:r>
      <w:hyperlink r:id="rId86" w:tooltip="Microorganism" w:history="1">
        <w:r w:rsidRPr="00B65196">
          <w:rPr>
            <w:rStyle w:val="-"/>
            <w:rFonts w:ascii="Times New Roman" w:hAnsi="Times New Roman" w:cs="Times New Roman"/>
            <w:color w:val="auto"/>
            <w:sz w:val="24"/>
            <w:szCs w:val="24"/>
            <w:u w:val="none"/>
            <w:lang w:val="en-US"/>
          </w:rPr>
          <w:t>microorganisms</w:t>
        </w:r>
      </w:hyperlink>
      <w:r w:rsidRPr="00B65196">
        <w:rPr>
          <w:rFonts w:ascii="Times New Roman" w:hAnsi="Times New Roman" w:cs="Times New Roman"/>
          <w:sz w:val="24"/>
          <w:szCs w:val="24"/>
          <w:lang w:val="en-US"/>
        </w:rPr>
        <w:t xml:space="preserve">, </w:t>
      </w:r>
      <w:hyperlink r:id="rId87" w:tooltip="Soil" w:history="1">
        <w:r w:rsidRPr="00B65196">
          <w:rPr>
            <w:rStyle w:val="-"/>
            <w:rFonts w:ascii="Times New Roman" w:hAnsi="Times New Roman" w:cs="Times New Roman"/>
            <w:color w:val="auto"/>
            <w:sz w:val="24"/>
            <w:szCs w:val="24"/>
            <w:u w:val="none"/>
            <w:lang w:val="en-US"/>
          </w:rPr>
          <w:t>soil</w:t>
        </w:r>
      </w:hyperlink>
      <w:r w:rsidRPr="00B65196">
        <w:rPr>
          <w:rFonts w:ascii="Times New Roman" w:hAnsi="Times New Roman" w:cs="Times New Roman"/>
          <w:sz w:val="24"/>
          <w:szCs w:val="24"/>
          <w:lang w:val="en-US"/>
        </w:rPr>
        <w:t xml:space="preserve">, </w:t>
      </w:r>
      <w:hyperlink r:id="rId88" w:tooltip="Rock (geology)" w:history="1">
        <w:r w:rsidRPr="00B65196">
          <w:rPr>
            <w:rStyle w:val="-"/>
            <w:rFonts w:ascii="Times New Roman" w:hAnsi="Times New Roman" w:cs="Times New Roman"/>
            <w:color w:val="auto"/>
            <w:sz w:val="24"/>
            <w:szCs w:val="24"/>
            <w:u w:val="none"/>
            <w:lang w:val="en-US"/>
          </w:rPr>
          <w:t>rocks</w:t>
        </w:r>
      </w:hyperlink>
      <w:r w:rsidRPr="00B65196">
        <w:rPr>
          <w:rFonts w:ascii="Times New Roman" w:hAnsi="Times New Roman" w:cs="Times New Roman"/>
          <w:sz w:val="24"/>
          <w:szCs w:val="24"/>
          <w:lang w:val="en-US"/>
        </w:rPr>
        <w:t xml:space="preserve">, </w:t>
      </w:r>
      <w:hyperlink r:id="rId89" w:tooltip="Atmosphere of Earth" w:history="1">
        <w:r w:rsidRPr="00B65196">
          <w:rPr>
            <w:rStyle w:val="-"/>
            <w:rFonts w:ascii="Times New Roman" w:hAnsi="Times New Roman" w:cs="Times New Roman"/>
            <w:color w:val="auto"/>
            <w:sz w:val="24"/>
            <w:szCs w:val="24"/>
            <w:u w:val="none"/>
            <w:lang w:val="en-US"/>
          </w:rPr>
          <w:t>atmosphere</w:t>
        </w:r>
      </w:hyperlink>
      <w:r w:rsidRPr="00B65196">
        <w:rPr>
          <w:rFonts w:ascii="Times New Roman" w:hAnsi="Times New Roman" w:cs="Times New Roman"/>
          <w:sz w:val="24"/>
          <w:szCs w:val="24"/>
          <w:lang w:val="en-US"/>
        </w:rPr>
        <w:t xml:space="preserve">, and </w:t>
      </w:r>
      <w:hyperlink r:id="rId90" w:tooltip="Natural phenomenon" w:history="1">
        <w:r w:rsidRPr="00B65196">
          <w:rPr>
            <w:rStyle w:val="-"/>
            <w:rFonts w:ascii="Times New Roman" w:hAnsi="Times New Roman" w:cs="Times New Roman"/>
            <w:color w:val="auto"/>
            <w:sz w:val="24"/>
            <w:szCs w:val="24"/>
            <w:u w:val="none"/>
            <w:lang w:val="en-US"/>
          </w:rPr>
          <w:t>natural phenomena</w:t>
        </w:r>
      </w:hyperlink>
      <w:r w:rsidRPr="00B65196">
        <w:rPr>
          <w:rFonts w:ascii="Times New Roman" w:hAnsi="Times New Roman" w:cs="Times New Roman"/>
          <w:sz w:val="24"/>
          <w:szCs w:val="24"/>
          <w:lang w:val="en-US"/>
        </w:rPr>
        <w:t xml:space="preserve"> that occur within their boundaries and their nature.</w:t>
      </w:r>
    </w:p>
    <w:p w:rsidR="00B65196" w:rsidRPr="00D963E8" w:rsidRDefault="00B65196" w:rsidP="00AD296B">
      <w:pPr>
        <w:pStyle w:val="2"/>
        <w:numPr>
          <w:ilvl w:val="1"/>
          <w:numId w:val="2"/>
        </w:numPr>
        <w:spacing w:before="0" w:after="240" w:line="312" w:lineRule="auto"/>
        <w:rPr>
          <w:rFonts w:ascii="Arial" w:hAnsi="Arial" w:cs="Arial"/>
          <w:lang w:val="en-US"/>
        </w:rPr>
      </w:pPr>
      <w:bookmarkStart w:id="22" w:name="_Toc509697288"/>
      <w:r w:rsidRPr="00D963E8">
        <w:rPr>
          <w:rFonts w:ascii="Arial" w:hAnsi="Arial" w:cs="Arial"/>
          <w:lang w:val="en-US"/>
        </w:rPr>
        <w:t xml:space="preserve">Universal </w:t>
      </w:r>
      <w:hyperlink r:id="rId91" w:tooltip="Natural resource" w:history="1">
        <w:r w:rsidRPr="00D963E8">
          <w:rPr>
            <w:rFonts w:ascii="Arial" w:hAnsi="Arial" w:cs="Arial"/>
            <w:lang w:val="en-US"/>
          </w:rPr>
          <w:t>natural resources</w:t>
        </w:r>
      </w:hyperlink>
      <w:r w:rsidRPr="00D963E8">
        <w:rPr>
          <w:rFonts w:ascii="Arial" w:hAnsi="Arial" w:cs="Arial"/>
          <w:lang w:val="en-US"/>
        </w:rPr>
        <w:t xml:space="preserve"> and </w:t>
      </w:r>
      <w:hyperlink r:id="rId92" w:tooltip="Physical phenomena" w:history="1">
        <w:r w:rsidRPr="00D963E8">
          <w:rPr>
            <w:rFonts w:ascii="Arial" w:hAnsi="Arial" w:cs="Arial"/>
            <w:lang w:val="en-US"/>
          </w:rPr>
          <w:t>physical phenomena</w:t>
        </w:r>
        <w:bookmarkEnd w:id="22"/>
      </w:hyperlink>
    </w:p>
    <w:p w:rsidR="00390636" w:rsidRPr="00B65196" w:rsidRDefault="00390636" w:rsidP="004C70ED">
      <w:pPr>
        <w:spacing w:after="240" w:line="312" w:lineRule="auto"/>
        <w:ind w:firstLine="709"/>
        <w:rPr>
          <w:rFonts w:ascii="Times New Roman" w:hAnsi="Times New Roman" w:cs="Times New Roman"/>
          <w:sz w:val="24"/>
          <w:szCs w:val="24"/>
          <w:lang w:val="en-US"/>
        </w:rPr>
      </w:pPr>
      <w:r w:rsidRPr="00B65196">
        <w:rPr>
          <w:rFonts w:ascii="Times New Roman" w:hAnsi="Times New Roman" w:cs="Times New Roman"/>
          <w:sz w:val="24"/>
          <w:szCs w:val="24"/>
          <w:lang w:val="en-US"/>
        </w:rPr>
        <w:t xml:space="preserve">Universal </w:t>
      </w:r>
      <w:hyperlink r:id="rId93" w:tooltip="Natural resource" w:history="1">
        <w:r w:rsidRPr="00B65196">
          <w:rPr>
            <w:rStyle w:val="-"/>
            <w:rFonts w:ascii="Times New Roman" w:hAnsi="Times New Roman" w:cs="Times New Roman"/>
            <w:color w:val="auto"/>
            <w:sz w:val="24"/>
            <w:szCs w:val="24"/>
            <w:u w:val="none"/>
            <w:lang w:val="en-US"/>
          </w:rPr>
          <w:t>natural resources</w:t>
        </w:r>
      </w:hyperlink>
      <w:r w:rsidRPr="00B65196">
        <w:rPr>
          <w:rFonts w:ascii="Times New Roman" w:hAnsi="Times New Roman" w:cs="Times New Roman"/>
          <w:sz w:val="24"/>
          <w:szCs w:val="24"/>
          <w:lang w:val="en-US"/>
        </w:rPr>
        <w:t xml:space="preserve"> and </w:t>
      </w:r>
      <w:hyperlink r:id="rId94" w:tooltip="Physical phenomena" w:history="1">
        <w:r w:rsidRPr="00B65196">
          <w:rPr>
            <w:rStyle w:val="-"/>
            <w:rFonts w:ascii="Times New Roman" w:hAnsi="Times New Roman" w:cs="Times New Roman"/>
            <w:color w:val="auto"/>
            <w:sz w:val="24"/>
            <w:szCs w:val="24"/>
            <w:u w:val="none"/>
            <w:lang w:val="en-US"/>
          </w:rPr>
          <w:t>physical phenomena</w:t>
        </w:r>
      </w:hyperlink>
      <w:r w:rsidRPr="00B65196">
        <w:rPr>
          <w:rFonts w:ascii="Times New Roman" w:hAnsi="Times New Roman" w:cs="Times New Roman"/>
          <w:sz w:val="24"/>
          <w:szCs w:val="24"/>
          <w:lang w:val="en-US"/>
        </w:rPr>
        <w:t xml:space="preserve"> that lack clear-cut boundaries, such as air, water, and climate, as well as </w:t>
      </w:r>
      <w:hyperlink r:id="rId95" w:tooltip="Energy" w:history="1">
        <w:r w:rsidRPr="00B65196">
          <w:rPr>
            <w:rStyle w:val="-"/>
            <w:rFonts w:ascii="Times New Roman" w:hAnsi="Times New Roman" w:cs="Times New Roman"/>
            <w:color w:val="auto"/>
            <w:sz w:val="24"/>
            <w:szCs w:val="24"/>
            <w:u w:val="none"/>
            <w:lang w:val="en-US"/>
          </w:rPr>
          <w:t>energy</w:t>
        </w:r>
      </w:hyperlink>
      <w:r w:rsidRPr="00B65196">
        <w:rPr>
          <w:rFonts w:ascii="Times New Roman" w:hAnsi="Times New Roman" w:cs="Times New Roman"/>
          <w:sz w:val="24"/>
          <w:szCs w:val="24"/>
          <w:lang w:val="en-US"/>
        </w:rPr>
        <w:t xml:space="preserve">, </w:t>
      </w:r>
      <w:hyperlink r:id="rId96" w:tooltip="Radiation" w:history="1">
        <w:r w:rsidRPr="00B65196">
          <w:rPr>
            <w:rStyle w:val="-"/>
            <w:rFonts w:ascii="Times New Roman" w:hAnsi="Times New Roman" w:cs="Times New Roman"/>
            <w:color w:val="auto"/>
            <w:sz w:val="24"/>
            <w:szCs w:val="24"/>
            <w:u w:val="none"/>
            <w:lang w:val="en-US"/>
          </w:rPr>
          <w:t>radiation</w:t>
        </w:r>
      </w:hyperlink>
      <w:r w:rsidRPr="00B65196">
        <w:rPr>
          <w:rFonts w:ascii="Times New Roman" w:hAnsi="Times New Roman" w:cs="Times New Roman"/>
          <w:sz w:val="24"/>
          <w:szCs w:val="24"/>
          <w:lang w:val="en-US"/>
        </w:rPr>
        <w:t xml:space="preserve">, </w:t>
      </w:r>
      <w:hyperlink r:id="rId97" w:tooltip="Electric charge" w:history="1">
        <w:r w:rsidRPr="00B65196">
          <w:rPr>
            <w:rStyle w:val="-"/>
            <w:rFonts w:ascii="Times New Roman" w:hAnsi="Times New Roman" w:cs="Times New Roman"/>
            <w:color w:val="auto"/>
            <w:sz w:val="24"/>
            <w:szCs w:val="24"/>
            <w:u w:val="none"/>
            <w:lang w:val="en-US"/>
          </w:rPr>
          <w:t>electric charge</w:t>
        </w:r>
      </w:hyperlink>
      <w:r w:rsidRPr="00B65196">
        <w:rPr>
          <w:rFonts w:ascii="Times New Roman" w:hAnsi="Times New Roman" w:cs="Times New Roman"/>
          <w:sz w:val="24"/>
          <w:szCs w:val="24"/>
          <w:lang w:val="en-US"/>
        </w:rPr>
        <w:t xml:space="preserve">, and </w:t>
      </w:r>
      <w:hyperlink r:id="rId98" w:tooltip="Magnetism" w:history="1">
        <w:r w:rsidRPr="00B65196">
          <w:rPr>
            <w:rStyle w:val="-"/>
            <w:rFonts w:ascii="Times New Roman" w:hAnsi="Times New Roman" w:cs="Times New Roman"/>
            <w:color w:val="auto"/>
            <w:sz w:val="24"/>
            <w:szCs w:val="24"/>
            <w:u w:val="none"/>
            <w:lang w:val="en-US"/>
          </w:rPr>
          <w:t>magnetism</w:t>
        </w:r>
      </w:hyperlink>
      <w:r w:rsidRPr="00B65196">
        <w:rPr>
          <w:rFonts w:ascii="Times New Roman" w:hAnsi="Times New Roman" w:cs="Times New Roman"/>
          <w:sz w:val="24"/>
          <w:szCs w:val="24"/>
          <w:lang w:val="en-US"/>
        </w:rPr>
        <w:t>, not originating from civilized human actions</w:t>
      </w:r>
    </w:p>
    <w:p w:rsidR="00390636" w:rsidRPr="00AD296B" w:rsidRDefault="00390636" w:rsidP="004C70ED">
      <w:pPr>
        <w:spacing w:after="240" w:line="312" w:lineRule="auto"/>
        <w:ind w:firstLine="709"/>
        <w:rPr>
          <w:rFonts w:ascii="Times New Roman" w:hAnsi="Times New Roman" w:cs="Times New Roman"/>
          <w:sz w:val="24"/>
          <w:szCs w:val="24"/>
          <w:lang w:val="en-US"/>
        </w:rPr>
      </w:pPr>
      <w:r w:rsidRPr="00AD296B">
        <w:rPr>
          <w:rFonts w:ascii="Times New Roman" w:hAnsi="Times New Roman" w:cs="Times New Roman"/>
          <w:sz w:val="24"/>
          <w:szCs w:val="24"/>
          <w:lang w:val="en-US"/>
        </w:rPr>
        <w:t xml:space="preserve">In contrast to the natural environment is the </w:t>
      </w:r>
      <w:hyperlink r:id="rId99" w:tooltip="Built environment" w:history="1">
        <w:r w:rsidRPr="00AD296B">
          <w:rPr>
            <w:rStyle w:val="-"/>
            <w:rFonts w:ascii="Times New Roman" w:hAnsi="Times New Roman" w:cs="Times New Roman"/>
            <w:color w:val="auto"/>
            <w:sz w:val="24"/>
            <w:szCs w:val="24"/>
            <w:u w:val="none"/>
            <w:lang w:val="en-US"/>
          </w:rPr>
          <w:t>built environment</w:t>
        </w:r>
      </w:hyperlink>
      <w:r w:rsidRPr="00AD296B">
        <w:rPr>
          <w:rFonts w:ascii="Times New Roman" w:hAnsi="Times New Roman" w:cs="Times New Roman"/>
          <w:sz w:val="24"/>
          <w:szCs w:val="24"/>
          <w:lang w:val="en-US"/>
        </w:rPr>
        <w:t xml:space="preserve">. In such areas where man has fundamentally transformed landscapes such as urban settings and agricultural </w:t>
      </w:r>
      <w:hyperlink r:id="rId100" w:tooltip="Land development" w:history="1">
        <w:r w:rsidRPr="00AD296B">
          <w:rPr>
            <w:rStyle w:val="-"/>
            <w:rFonts w:ascii="Times New Roman" w:hAnsi="Times New Roman" w:cs="Times New Roman"/>
            <w:color w:val="auto"/>
            <w:sz w:val="24"/>
            <w:szCs w:val="24"/>
            <w:u w:val="none"/>
            <w:lang w:val="en-US"/>
          </w:rPr>
          <w:t>land conversion</w:t>
        </w:r>
      </w:hyperlink>
      <w:r w:rsidRPr="00AD296B">
        <w:rPr>
          <w:rFonts w:ascii="Times New Roman" w:hAnsi="Times New Roman" w:cs="Times New Roman"/>
          <w:sz w:val="24"/>
          <w:szCs w:val="24"/>
          <w:lang w:val="en-US"/>
        </w:rPr>
        <w:t xml:space="preserve">, the natural environment is greatly modified into a simplified human environment. Even acts which seem less extreme, such as building a mud </w:t>
      </w:r>
      <w:hyperlink r:id="rId101" w:tooltip="Hut" w:history="1">
        <w:r w:rsidRPr="00AD296B">
          <w:rPr>
            <w:rStyle w:val="-"/>
            <w:rFonts w:ascii="Times New Roman" w:hAnsi="Times New Roman" w:cs="Times New Roman"/>
            <w:color w:val="auto"/>
            <w:sz w:val="24"/>
            <w:szCs w:val="24"/>
            <w:u w:val="none"/>
            <w:lang w:val="en-US"/>
          </w:rPr>
          <w:t>hut</w:t>
        </w:r>
      </w:hyperlink>
      <w:r w:rsidRPr="00AD296B">
        <w:rPr>
          <w:rFonts w:ascii="Times New Roman" w:hAnsi="Times New Roman" w:cs="Times New Roman"/>
          <w:sz w:val="24"/>
          <w:szCs w:val="24"/>
          <w:lang w:val="en-US"/>
        </w:rPr>
        <w:t xml:space="preserve"> or a </w:t>
      </w:r>
      <w:hyperlink r:id="rId102" w:tooltip="Photovoltaic system" w:history="1">
        <w:r w:rsidRPr="00AD296B">
          <w:rPr>
            <w:rStyle w:val="-"/>
            <w:rFonts w:ascii="Times New Roman" w:hAnsi="Times New Roman" w:cs="Times New Roman"/>
            <w:color w:val="auto"/>
            <w:sz w:val="24"/>
            <w:szCs w:val="24"/>
            <w:u w:val="none"/>
            <w:lang w:val="en-US"/>
          </w:rPr>
          <w:t>photovoltaic system</w:t>
        </w:r>
      </w:hyperlink>
      <w:r w:rsidRPr="00AD296B">
        <w:rPr>
          <w:rFonts w:ascii="Times New Roman" w:hAnsi="Times New Roman" w:cs="Times New Roman"/>
          <w:sz w:val="24"/>
          <w:szCs w:val="24"/>
          <w:lang w:val="en-US"/>
        </w:rPr>
        <w:t xml:space="preserve"> in the </w:t>
      </w:r>
      <w:hyperlink r:id="rId103" w:tooltip="Desert" w:history="1">
        <w:r w:rsidRPr="00AD296B">
          <w:rPr>
            <w:rStyle w:val="-"/>
            <w:rFonts w:ascii="Times New Roman" w:hAnsi="Times New Roman" w:cs="Times New Roman"/>
            <w:color w:val="auto"/>
            <w:sz w:val="24"/>
            <w:szCs w:val="24"/>
            <w:u w:val="none"/>
            <w:lang w:val="en-US"/>
          </w:rPr>
          <w:t>desert</w:t>
        </w:r>
      </w:hyperlink>
      <w:r w:rsidRPr="00AD296B">
        <w:rPr>
          <w:rFonts w:ascii="Times New Roman" w:hAnsi="Times New Roman" w:cs="Times New Roman"/>
          <w:sz w:val="24"/>
          <w:szCs w:val="24"/>
          <w:lang w:val="en-US"/>
        </w:rPr>
        <w:t xml:space="preserve">, modify the natural environment into an artificial one. Though many animals build things to provide a better environment for themselves, they are not human, hence </w:t>
      </w:r>
      <w:hyperlink r:id="rId104" w:tooltip="Beaver dam" w:history="1">
        <w:r w:rsidRPr="00AD296B">
          <w:rPr>
            <w:rStyle w:val="-"/>
            <w:rFonts w:ascii="Times New Roman" w:hAnsi="Times New Roman" w:cs="Times New Roman"/>
            <w:color w:val="auto"/>
            <w:sz w:val="24"/>
            <w:szCs w:val="24"/>
            <w:u w:val="none"/>
            <w:lang w:val="en-US"/>
          </w:rPr>
          <w:t>beaver dams</w:t>
        </w:r>
      </w:hyperlink>
      <w:r w:rsidRPr="00AD296B">
        <w:rPr>
          <w:rFonts w:ascii="Times New Roman" w:hAnsi="Times New Roman" w:cs="Times New Roman"/>
          <w:sz w:val="24"/>
          <w:szCs w:val="24"/>
          <w:lang w:val="en-US"/>
        </w:rPr>
        <w:t xml:space="preserve"> and the works of </w:t>
      </w:r>
      <w:hyperlink r:id="rId105" w:tooltip="Mound-building termites" w:history="1">
        <w:r w:rsidRPr="00AD296B">
          <w:rPr>
            <w:rStyle w:val="-"/>
            <w:rFonts w:ascii="Times New Roman" w:hAnsi="Times New Roman" w:cs="Times New Roman"/>
            <w:color w:val="auto"/>
            <w:sz w:val="24"/>
            <w:szCs w:val="24"/>
            <w:u w:val="none"/>
            <w:lang w:val="en-US"/>
          </w:rPr>
          <w:t>Mound-building termites</w:t>
        </w:r>
      </w:hyperlink>
      <w:r w:rsidRPr="00AD296B">
        <w:rPr>
          <w:rFonts w:ascii="Times New Roman" w:hAnsi="Times New Roman" w:cs="Times New Roman"/>
          <w:sz w:val="24"/>
          <w:szCs w:val="24"/>
          <w:lang w:val="en-US"/>
        </w:rPr>
        <w:t xml:space="preserve"> are thought of as natural.</w:t>
      </w:r>
    </w:p>
    <w:p w:rsidR="00390636" w:rsidRPr="00AD296B" w:rsidRDefault="00390636" w:rsidP="004C70ED">
      <w:pPr>
        <w:spacing w:after="240" w:line="312" w:lineRule="auto"/>
        <w:ind w:firstLine="709"/>
        <w:rPr>
          <w:rFonts w:ascii="Times New Roman" w:hAnsi="Times New Roman" w:cs="Times New Roman"/>
          <w:sz w:val="24"/>
          <w:szCs w:val="24"/>
          <w:lang w:val="en-US"/>
        </w:rPr>
      </w:pPr>
      <w:r w:rsidRPr="00AD296B">
        <w:rPr>
          <w:rFonts w:ascii="Times New Roman" w:hAnsi="Times New Roman" w:cs="Times New Roman"/>
          <w:sz w:val="24"/>
          <w:szCs w:val="24"/>
          <w:lang w:val="en-US"/>
        </w:rPr>
        <w:t>People seldom find absolutely natural environments on Earth, and naturalness usually varies in a continuum, from 100% natural in one extreme to 0% natural in the other. More precisely, we can consider the different aspects or components of an environment, and see that their degree of naturalness is not uniform</w:t>
      </w:r>
      <w:r w:rsidR="006008D0">
        <w:rPr>
          <w:rFonts w:ascii="Times New Roman" w:hAnsi="Times New Roman" w:cs="Times New Roman"/>
          <w:sz w:val="24"/>
          <w:szCs w:val="24"/>
          <w:lang w:val="en-US"/>
        </w:rPr>
        <w:t>.</w:t>
      </w:r>
      <w:r w:rsidRPr="00AD296B">
        <w:rPr>
          <w:rFonts w:ascii="Times New Roman" w:hAnsi="Times New Roman" w:cs="Times New Roman"/>
          <w:sz w:val="24"/>
          <w:szCs w:val="24"/>
          <w:lang w:val="en-US"/>
        </w:rPr>
        <w:t xml:space="preserve"> If, for instance, in an agricultural field, the </w:t>
      </w:r>
      <w:hyperlink r:id="rId106" w:tooltip="Mineralogy" w:history="1">
        <w:proofErr w:type="spellStart"/>
        <w:r w:rsidRPr="00AD296B">
          <w:rPr>
            <w:rStyle w:val="-"/>
            <w:rFonts w:ascii="Times New Roman" w:hAnsi="Times New Roman" w:cs="Times New Roman"/>
            <w:color w:val="auto"/>
            <w:sz w:val="24"/>
            <w:szCs w:val="24"/>
            <w:u w:val="none"/>
            <w:lang w:val="en-US"/>
          </w:rPr>
          <w:t>mineralogic</w:t>
        </w:r>
        <w:proofErr w:type="spellEnd"/>
        <w:r w:rsidRPr="00AD296B">
          <w:rPr>
            <w:rStyle w:val="-"/>
            <w:rFonts w:ascii="Times New Roman" w:hAnsi="Times New Roman" w:cs="Times New Roman"/>
            <w:color w:val="auto"/>
            <w:sz w:val="24"/>
            <w:szCs w:val="24"/>
            <w:u w:val="none"/>
            <w:lang w:val="en-US"/>
          </w:rPr>
          <w:t xml:space="preserve"> composition</w:t>
        </w:r>
      </w:hyperlink>
      <w:r w:rsidRPr="00AD296B">
        <w:rPr>
          <w:rFonts w:ascii="Times New Roman" w:hAnsi="Times New Roman" w:cs="Times New Roman"/>
          <w:sz w:val="24"/>
          <w:szCs w:val="24"/>
          <w:lang w:val="en-US"/>
        </w:rPr>
        <w:t xml:space="preserve"> and the </w:t>
      </w:r>
      <w:hyperlink r:id="rId107" w:tooltip="Soil structure" w:history="1">
        <w:r w:rsidRPr="00AD296B">
          <w:rPr>
            <w:rStyle w:val="-"/>
            <w:rFonts w:ascii="Times New Roman" w:hAnsi="Times New Roman" w:cs="Times New Roman"/>
            <w:color w:val="auto"/>
            <w:sz w:val="24"/>
            <w:szCs w:val="24"/>
            <w:u w:val="none"/>
            <w:lang w:val="en-US"/>
          </w:rPr>
          <w:t>structure</w:t>
        </w:r>
      </w:hyperlink>
      <w:r w:rsidRPr="00AD296B">
        <w:rPr>
          <w:rFonts w:ascii="Times New Roman" w:hAnsi="Times New Roman" w:cs="Times New Roman"/>
          <w:sz w:val="24"/>
          <w:szCs w:val="24"/>
          <w:lang w:val="en-US"/>
        </w:rPr>
        <w:t xml:space="preserve"> of its soil are similar to those of an undisturbed forest soil, but the structure is quite different.</w:t>
      </w:r>
    </w:p>
    <w:p w:rsidR="00051177" w:rsidRPr="00AD296B" w:rsidRDefault="00390636" w:rsidP="004C70ED">
      <w:pPr>
        <w:spacing w:after="240" w:line="312" w:lineRule="auto"/>
        <w:ind w:firstLine="709"/>
        <w:rPr>
          <w:rFonts w:ascii="Times New Roman" w:hAnsi="Times New Roman" w:cs="Times New Roman"/>
          <w:sz w:val="24"/>
          <w:szCs w:val="24"/>
          <w:lang w:val="en-US"/>
        </w:rPr>
        <w:sectPr w:rsidR="00051177" w:rsidRPr="00AD296B" w:rsidSect="007516E2">
          <w:headerReference w:type="default" r:id="rId108"/>
          <w:footerReference w:type="default" r:id="rId109"/>
          <w:pgSz w:w="11906" w:h="16838" w:code="9"/>
          <w:pgMar w:top="1418" w:right="1418" w:bottom="1418" w:left="1418" w:header="709" w:footer="709" w:gutter="0"/>
          <w:cols w:space="708"/>
          <w:docGrid w:linePitch="360"/>
        </w:sectPr>
      </w:pPr>
      <w:r w:rsidRPr="00AD296B">
        <w:rPr>
          <w:rFonts w:ascii="Times New Roman" w:hAnsi="Times New Roman" w:cs="Times New Roman"/>
          <w:sz w:val="24"/>
          <w:szCs w:val="24"/>
          <w:lang w:val="en-US"/>
        </w:rPr>
        <w:t xml:space="preserve">Natural environment is often used as a synonym for </w:t>
      </w:r>
      <w:hyperlink r:id="rId110" w:tooltip="Habitat" w:history="1">
        <w:r w:rsidRPr="00AD296B">
          <w:rPr>
            <w:rStyle w:val="-"/>
            <w:rFonts w:ascii="Times New Roman" w:hAnsi="Times New Roman" w:cs="Times New Roman"/>
            <w:color w:val="auto"/>
            <w:sz w:val="24"/>
            <w:szCs w:val="24"/>
            <w:u w:val="none"/>
            <w:lang w:val="en-US"/>
          </w:rPr>
          <w:t>habitat</w:t>
        </w:r>
      </w:hyperlink>
      <w:r w:rsidRPr="00AD296B">
        <w:rPr>
          <w:rFonts w:ascii="Times New Roman" w:hAnsi="Times New Roman" w:cs="Times New Roman"/>
          <w:sz w:val="24"/>
          <w:szCs w:val="24"/>
          <w:lang w:val="en-US"/>
        </w:rPr>
        <w:t xml:space="preserve">. For instance, when we say that the natural environment of giraffes is the </w:t>
      </w:r>
      <w:hyperlink r:id="rId111" w:tooltip="Savanna" w:history="1">
        <w:r w:rsidRPr="00AD296B">
          <w:rPr>
            <w:rStyle w:val="-"/>
            <w:rFonts w:ascii="Times New Roman" w:hAnsi="Times New Roman" w:cs="Times New Roman"/>
            <w:color w:val="auto"/>
            <w:sz w:val="24"/>
            <w:szCs w:val="24"/>
            <w:u w:val="none"/>
            <w:lang w:val="en-US"/>
          </w:rPr>
          <w:t>savanna</w:t>
        </w:r>
      </w:hyperlink>
      <w:r w:rsidRPr="00AD296B">
        <w:rPr>
          <w:rFonts w:ascii="Times New Roman" w:hAnsi="Times New Roman" w:cs="Times New Roman"/>
          <w:sz w:val="24"/>
          <w:szCs w:val="24"/>
          <w:lang w:val="en-US"/>
        </w:rPr>
        <w:t>.</w:t>
      </w:r>
    </w:p>
    <w:p w:rsidR="00AF27FC" w:rsidRPr="00AD296B" w:rsidRDefault="00AF27FC" w:rsidP="00AD296B">
      <w:pPr>
        <w:pStyle w:val="1"/>
        <w:numPr>
          <w:ilvl w:val="0"/>
          <w:numId w:val="2"/>
        </w:numPr>
        <w:spacing w:before="0" w:after="380" w:line="312" w:lineRule="auto"/>
        <w:rPr>
          <w:rFonts w:ascii="Arial" w:hAnsi="Arial" w:cs="Arial"/>
          <w:color w:val="FF0000"/>
          <w:sz w:val="34"/>
          <w:szCs w:val="34"/>
          <w:lang w:val="en-US"/>
        </w:rPr>
      </w:pPr>
      <w:bookmarkStart w:id="23" w:name="_Toc509697289"/>
      <w:r w:rsidRPr="00AD296B">
        <w:rPr>
          <w:rFonts w:ascii="Arial" w:hAnsi="Arial" w:cs="Arial"/>
          <w:color w:val="FF0000"/>
          <w:sz w:val="34"/>
          <w:szCs w:val="34"/>
          <w:lang w:val="en-US"/>
        </w:rPr>
        <w:lastRenderedPageBreak/>
        <w:t>Biodiversity</w:t>
      </w:r>
      <w:bookmarkEnd w:id="23"/>
    </w:p>
    <w:p w:rsidR="00B65196" w:rsidRPr="00AD296B" w:rsidRDefault="00B65196" w:rsidP="00AD296B">
      <w:pPr>
        <w:pStyle w:val="2"/>
        <w:numPr>
          <w:ilvl w:val="1"/>
          <w:numId w:val="2"/>
        </w:numPr>
        <w:spacing w:before="0" w:after="240" w:line="312" w:lineRule="auto"/>
        <w:rPr>
          <w:rFonts w:ascii="Arial" w:hAnsi="Arial" w:cs="Arial"/>
          <w:lang w:val="en-US"/>
        </w:rPr>
      </w:pPr>
      <w:bookmarkStart w:id="24" w:name="_Toc509697290"/>
      <w:r w:rsidRPr="00AD296B">
        <w:rPr>
          <w:rFonts w:ascii="Arial" w:hAnsi="Arial" w:cs="Arial"/>
          <w:lang w:val="en-US"/>
        </w:rPr>
        <w:t>Biodiversity</w:t>
      </w:r>
      <w:bookmarkEnd w:id="24"/>
      <w:r w:rsidRPr="00AD296B">
        <w:rPr>
          <w:rFonts w:ascii="Arial" w:hAnsi="Arial" w:cs="Arial"/>
          <w:lang w:val="en-US"/>
        </w:rPr>
        <w:t xml:space="preserve"> </w:t>
      </w:r>
    </w:p>
    <w:p w:rsidR="004C70ED" w:rsidRPr="00B65196" w:rsidRDefault="004C70ED" w:rsidP="004C70ED">
      <w:pPr>
        <w:spacing w:after="240" w:line="312" w:lineRule="auto"/>
        <w:ind w:firstLine="709"/>
        <w:rPr>
          <w:rFonts w:ascii="Times New Roman" w:hAnsi="Times New Roman" w:cs="Times New Roman"/>
          <w:sz w:val="24"/>
          <w:szCs w:val="24"/>
          <w:lang w:val="en-US"/>
        </w:rPr>
      </w:pPr>
      <w:r w:rsidRPr="004958BB">
        <w:rPr>
          <w:rFonts w:ascii="Times New Roman" w:hAnsi="Times New Roman" w:cs="Times New Roman"/>
          <w:sz w:val="24"/>
          <w:szCs w:val="24"/>
          <w:lang w:val="en-US"/>
        </w:rPr>
        <w:t xml:space="preserve">Biodiversity, a </w:t>
      </w:r>
      <w:r w:rsidR="001F2045">
        <w:fldChar w:fldCharType="begin"/>
      </w:r>
      <w:r w:rsidR="001F2045" w:rsidRPr="00ED681C">
        <w:rPr>
          <w:lang w:val="en-US"/>
        </w:rPr>
        <w:instrText xml:space="preserve"> HYPERLINK "https://en.wikipedia.org/wiki/Portmanteau" \o "Portmanteau" </w:instrText>
      </w:r>
      <w:r w:rsidR="001F2045">
        <w:fldChar w:fldCharType="separate"/>
      </w:r>
      <w:r w:rsidRPr="004958BB">
        <w:rPr>
          <w:rStyle w:val="-"/>
          <w:rFonts w:ascii="Times New Roman" w:hAnsi="Times New Roman" w:cs="Times New Roman"/>
          <w:color w:val="auto"/>
          <w:sz w:val="24"/>
          <w:szCs w:val="24"/>
          <w:u w:val="none"/>
          <w:lang w:val="en-US"/>
        </w:rPr>
        <w:t>portmanteau</w:t>
      </w:r>
      <w:r w:rsidR="001F2045">
        <w:rPr>
          <w:rStyle w:val="-"/>
          <w:rFonts w:ascii="Times New Roman" w:hAnsi="Times New Roman" w:cs="Times New Roman"/>
          <w:color w:val="auto"/>
          <w:sz w:val="24"/>
          <w:szCs w:val="24"/>
          <w:u w:val="none"/>
          <w:lang w:val="en-US"/>
        </w:rPr>
        <w:fldChar w:fldCharType="end"/>
      </w:r>
      <w:r w:rsidRPr="004958BB">
        <w:rPr>
          <w:rFonts w:ascii="Times New Roman" w:hAnsi="Times New Roman" w:cs="Times New Roman"/>
          <w:sz w:val="24"/>
          <w:szCs w:val="24"/>
          <w:lang w:val="en-US"/>
        </w:rPr>
        <w:t xml:space="preserve"> of "bio" (life) and "diversity", generally refers to the </w:t>
      </w:r>
      <w:r w:rsidR="001F2045">
        <w:fldChar w:fldCharType="begin"/>
      </w:r>
      <w:r w:rsidR="001F2045" w:rsidRPr="00ED681C">
        <w:rPr>
          <w:lang w:val="en-US"/>
        </w:rPr>
        <w:instrText xml:space="preserve"> HYPERLINK "https://en.wiktionary.org/wiki/variety" \o "wikt:variety" </w:instrText>
      </w:r>
      <w:r w:rsidR="001F2045">
        <w:fldChar w:fldCharType="separate"/>
      </w:r>
      <w:r w:rsidRPr="004958BB">
        <w:rPr>
          <w:rStyle w:val="-"/>
          <w:rFonts w:ascii="Times New Roman" w:hAnsi="Times New Roman" w:cs="Times New Roman"/>
          <w:color w:val="auto"/>
          <w:sz w:val="24"/>
          <w:szCs w:val="24"/>
          <w:u w:val="none"/>
          <w:lang w:val="en-US"/>
        </w:rPr>
        <w:t>variety</w:t>
      </w:r>
      <w:r w:rsidR="001F2045">
        <w:rPr>
          <w:rStyle w:val="-"/>
          <w:rFonts w:ascii="Times New Roman" w:hAnsi="Times New Roman" w:cs="Times New Roman"/>
          <w:color w:val="auto"/>
          <w:sz w:val="24"/>
          <w:szCs w:val="24"/>
          <w:u w:val="none"/>
          <w:lang w:val="en-US"/>
        </w:rPr>
        <w:fldChar w:fldCharType="end"/>
      </w:r>
      <w:r w:rsidRPr="004958BB">
        <w:rPr>
          <w:rFonts w:ascii="Times New Roman" w:hAnsi="Times New Roman" w:cs="Times New Roman"/>
          <w:sz w:val="24"/>
          <w:szCs w:val="24"/>
          <w:lang w:val="en-US"/>
        </w:rPr>
        <w:t xml:space="preserve"> and </w:t>
      </w:r>
      <w:r w:rsidR="001F2045">
        <w:fldChar w:fldCharType="begin"/>
      </w:r>
      <w:r w:rsidR="001F2045" w:rsidRPr="00ED681C">
        <w:rPr>
          <w:lang w:val="en-US"/>
        </w:rPr>
        <w:instrText xml:space="preserve"> HYPERLINK "https://en.wikipedia.org/wiki/Genetic_variability" \o "Genetic variability" </w:instrText>
      </w:r>
      <w:r w:rsidR="001F2045">
        <w:fldChar w:fldCharType="separate"/>
      </w:r>
      <w:r w:rsidRPr="004958BB">
        <w:rPr>
          <w:rStyle w:val="-"/>
          <w:rFonts w:ascii="Times New Roman" w:hAnsi="Times New Roman" w:cs="Times New Roman"/>
          <w:color w:val="auto"/>
          <w:sz w:val="24"/>
          <w:szCs w:val="24"/>
          <w:u w:val="none"/>
          <w:lang w:val="en-US"/>
        </w:rPr>
        <w:t>variability</w:t>
      </w:r>
      <w:r w:rsidR="001F2045">
        <w:rPr>
          <w:rStyle w:val="-"/>
          <w:rFonts w:ascii="Times New Roman" w:hAnsi="Times New Roman" w:cs="Times New Roman"/>
          <w:color w:val="auto"/>
          <w:sz w:val="24"/>
          <w:szCs w:val="24"/>
          <w:u w:val="none"/>
          <w:lang w:val="en-US"/>
        </w:rPr>
        <w:fldChar w:fldCharType="end"/>
      </w:r>
      <w:r w:rsidRPr="004958BB">
        <w:rPr>
          <w:rFonts w:ascii="Times New Roman" w:hAnsi="Times New Roman" w:cs="Times New Roman"/>
          <w:sz w:val="24"/>
          <w:szCs w:val="24"/>
          <w:lang w:val="en-US"/>
        </w:rPr>
        <w:t xml:space="preserve"> of </w:t>
      </w:r>
      <w:r w:rsidR="001F2045">
        <w:fldChar w:fldCharType="begin"/>
      </w:r>
      <w:r w:rsidR="001F2045" w:rsidRPr="00ED681C">
        <w:rPr>
          <w:lang w:val="en-US"/>
        </w:rPr>
        <w:instrText xml:space="preserve"> HYPERLINK "https://en.wikipedia.org/wiki/Life" \o "Life" </w:instrText>
      </w:r>
      <w:r w:rsidR="001F2045">
        <w:fldChar w:fldCharType="separate"/>
      </w:r>
      <w:r w:rsidRPr="004958BB">
        <w:rPr>
          <w:rStyle w:val="-"/>
          <w:rFonts w:ascii="Times New Roman" w:hAnsi="Times New Roman" w:cs="Times New Roman"/>
          <w:color w:val="auto"/>
          <w:sz w:val="24"/>
          <w:szCs w:val="24"/>
          <w:u w:val="none"/>
          <w:lang w:val="en-US"/>
        </w:rPr>
        <w:t>life on Earth</w:t>
      </w:r>
      <w:r w:rsidR="001F2045">
        <w:rPr>
          <w:rStyle w:val="-"/>
          <w:rFonts w:ascii="Times New Roman" w:hAnsi="Times New Roman" w:cs="Times New Roman"/>
          <w:color w:val="auto"/>
          <w:sz w:val="24"/>
          <w:szCs w:val="24"/>
          <w:u w:val="none"/>
          <w:lang w:val="en-US"/>
        </w:rPr>
        <w:fldChar w:fldCharType="end"/>
      </w:r>
      <w:r w:rsidRPr="004958BB">
        <w:rPr>
          <w:rFonts w:ascii="Times New Roman" w:hAnsi="Times New Roman" w:cs="Times New Roman"/>
          <w:sz w:val="24"/>
          <w:szCs w:val="24"/>
          <w:lang w:val="en-US"/>
        </w:rPr>
        <w:t xml:space="preserve">. </w:t>
      </w:r>
      <w:r w:rsidRPr="00AD296B">
        <w:rPr>
          <w:rFonts w:ascii="Times New Roman" w:hAnsi="Times New Roman" w:cs="Times New Roman"/>
          <w:sz w:val="24"/>
          <w:szCs w:val="24"/>
          <w:lang w:val="en-US"/>
        </w:rPr>
        <w:t xml:space="preserve">According to the </w:t>
      </w:r>
      <w:hyperlink r:id="rId112" w:tooltip="United Nations Environment Programme" w:history="1">
        <w:r w:rsidRPr="00AD296B">
          <w:rPr>
            <w:rStyle w:val="-"/>
            <w:rFonts w:ascii="Times New Roman" w:hAnsi="Times New Roman" w:cs="Times New Roman"/>
            <w:color w:val="auto"/>
            <w:sz w:val="24"/>
            <w:szCs w:val="24"/>
            <w:u w:val="none"/>
            <w:lang w:val="en-US"/>
          </w:rPr>
          <w:t xml:space="preserve">United Nations Environment </w:t>
        </w:r>
        <w:proofErr w:type="spellStart"/>
        <w:r w:rsidRPr="00AD296B">
          <w:rPr>
            <w:rStyle w:val="-"/>
            <w:rFonts w:ascii="Times New Roman" w:hAnsi="Times New Roman" w:cs="Times New Roman"/>
            <w:color w:val="auto"/>
            <w:sz w:val="24"/>
            <w:szCs w:val="24"/>
            <w:u w:val="none"/>
            <w:lang w:val="en-US"/>
          </w:rPr>
          <w:t>Programme</w:t>
        </w:r>
        <w:proofErr w:type="spellEnd"/>
      </w:hyperlink>
      <w:r w:rsidRPr="00AD296B">
        <w:rPr>
          <w:rFonts w:ascii="Times New Roman" w:hAnsi="Times New Roman" w:cs="Times New Roman"/>
          <w:sz w:val="24"/>
          <w:szCs w:val="24"/>
          <w:lang w:val="en-US"/>
        </w:rPr>
        <w:t xml:space="preserve"> (UNEP), biodiversity typically measures variation at the </w:t>
      </w:r>
      <w:r w:rsidR="001F2045">
        <w:fldChar w:fldCharType="begin"/>
      </w:r>
      <w:r w:rsidR="001F2045" w:rsidRPr="00ED681C">
        <w:rPr>
          <w:lang w:val="en-US"/>
        </w:rPr>
        <w:instrText xml:space="preserve"> H</w:instrText>
      </w:r>
      <w:r w:rsidR="001F2045" w:rsidRPr="00ED681C">
        <w:rPr>
          <w:lang w:val="en-US"/>
        </w:rPr>
        <w:instrText xml:space="preserve">YPERLINK "https://en.wikipedia.org/wiki/Genetics" \o "Genetics" </w:instrText>
      </w:r>
      <w:r w:rsidR="001F2045">
        <w:fldChar w:fldCharType="separate"/>
      </w:r>
      <w:r w:rsidRPr="00AD296B">
        <w:rPr>
          <w:rStyle w:val="-"/>
          <w:rFonts w:ascii="Times New Roman" w:hAnsi="Times New Roman" w:cs="Times New Roman"/>
          <w:color w:val="auto"/>
          <w:sz w:val="24"/>
          <w:szCs w:val="24"/>
          <w:u w:val="none"/>
          <w:lang w:val="en-US"/>
        </w:rPr>
        <w:t>genetic</w:t>
      </w:r>
      <w:r w:rsidR="001F2045">
        <w:rPr>
          <w:rStyle w:val="-"/>
          <w:rFonts w:ascii="Times New Roman" w:hAnsi="Times New Roman" w:cs="Times New Roman"/>
          <w:color w:val="auto"/>
          <w:sz w:val="24"/>
          <w:szCs w:val="24"/>
          <w:u w:val="none"/>
          <w:lang w:val="en-US"/>
        </w:rPr>
        <w:fldChar w:fldCharType="end"/>
      </w:r>
      <w:r w:rsidRPr="00AD296B">
        <w:rPr>
          <w:rFonts w:ascii="Times New Roman" w:hAnsi="Times New Roman" w:cs="Times New Roman"/>
          <w:sz w:val="24"/>
          <w:szCs w:val="24"/>
          <w:lang w:val="en-US"/>
        </w:rPr>
        <w:t xml:space="preserve">, the </w:t>
      </w:r>
      <w:r w:rsidR="001F2045">
        <w:fldChar w:fldCharType="begin"/>
      </w:r>
      <w:r w:rsidR="001F2045" w:rsidRPr="00ED681C">
        <w:rPr>
          <w:lang w:val="en-US"/>
        </w:rPr>
        <w:instrText xml:space="preserve"> HYPERLINK "https://en.wikipedia.org/wiki/Species" \o "Species" </w:instrText>
      </w:r>
      <w:r w:rsidR="001F2045">
        <w:fldChar w:fldCharType="separate"/>
      </w:r>
      <w:r w:rsidRPr="00AD296B">
        <w:rPr>
          <w:rStyle w:val="-"/>
          <w:rFonts w:ascii="Times New Roman" w:hAnsi="Times New Roman" w:cs="Times New Roman"/>
          <w:color w:val="auto"/>
          <w:sz w:val="24"/>
          <w:szCs w:val="24"/>
          <w:u w:val="none"/>
          <w:lang w:val="en-US"/>
        </w:rPr>
        <w:t>species</w:t>
      </w:r>
      <w:r w:rsidR="001F2045">
        <w:rPr>
          <w:rStyle w:val="-"/>
          <w:rFonts w:ascii="Times New Roman" w:hAnsi="Times New Roman" w:cs="Times New Roman"/>
          <w:color w:val="auto"/>
          <w:sz w:val="24"/>
          <w:szCs w:val="24"/>
          <w:u w:val="none"/>
          <w:lang w:val="en-US"/>
        </w:rPr>
        <w:fldChar w:fldCharType="end"/>
      </w:r>
      <w:r w:rsidRPr="00AD296B">
        <w:rPr>
          <w:rFonts w:ascii="Times New Roman" w:hAnsi="Times New Roman" w:cs="Times New Roman"/>
          <w:sz w:val="24"/>
          <w:szCs w:val="24"/>
          <w:lang w:val="en-US"/>
        </w:rPr>
        <w:t xml:space="preserve">, and the </w:t>
      </w:r>
      <w:hyperlink r:id="rId113" w:tooltip="Ecosystem" w:history="1">
        <w:r w:rsidRPr="00AD296B">
          <w:rPr>
            <w:rStyle w:val="-"/>
            <w:rFonts w:ascii="Times New Roman" w:hAnsi="Times New Roman" w:cs="Times New Roman"/>
            <w:color w:val="auto"/>
            <w:sz w:val="24"/>
            <w:szCs w:val="24"/>
            <w:u w:val="none"/>
            <w:lang w:val="en-US"/>
          </w:rPr>
          <w:t>ecosystem</w:t>
        </w:r>
      </w:hyperlink>
      <w:r w:rsidRPr="00AD296B">
        <w:rPr>
          <w:rFonts w:ascii="Times New Roman" w:hAnsi="Times New Roman" w:cs="Times New Roman"/>
          <w:sz w:val="24"/>
          <w:szCs w:val="24"/>
          <w:lang w:val="en-US"/>
        </w:rPr>
        <w:t xml:space="preserve"> level.</w:t>
      </w:r>
      <w:hyperlink r:id="rId114" w:anchor="cite_note-UN-1" w:history="1"/>
      <w:r w:rsidRPr="00AD296B">
        <w:rPr>
          <w:rFonts w:ascii="Times New Roman" w:hAnsi="Times New Roman" w:cs="Times New Roman"/>
          <w:sz w:val="24"/>
          <w:szCs w:val="24"/>
          <w:lang w:val="en-US"/>
        </w:rPr>
        <w:t xml:space="preserve"> Terrestrial biodiversity tends to be greater near the </w:t>
      </w:r>
      <w:hyperlink r:id="rId115" w:tooltip="Equator" w:history="1">
        <w:r w:rsidRPr="00AD296B">
          <w:rPr>
            <w:rStyle w:val="-"/>
            <w:rFonts w:ascii="Times New Roman" w:hAnsi="Times New Roman" w:cs="Times New Roman"/>
            <w:color w:val="auto"/>
            <w:sz w:val="24"/>
            <w:szCs w:val="24"/>
            <w:u w:val="none"/>
            <w:lang w:val="en-US"/>
          </w:rPr>
          <w:t>equator</w:t>
        </w:r>
      </w:hyperlink>
      <w:r w:rsidRPr="00AD296B">
        <w:rPr>
          <w:rFonts w:ascii="Times New Roman" w:hAnsi="Times New Roman" w:cs="Times New Roman"/>
          <w:sz w:val="24"/>
          <w:szCs w:val="24"/>
          <w:lang w:val="en-US"/>
        </w:rPr>
        <w:t>,</w:t>
      </w:r>
      <w:hyperlink r:id="rId116" w:anchor="cite_note-2" w:history="1"/>
      <w:r w:rsidRPr="00AD296B">
        <w:rPr>
          <w:rFonts w:ascii="Times New Roman" w:hAnsi="Times New Roman" w:cs="Times New Roman"/>
          <w:sz w:val="24"/>
          <w:szCs w:val="24"/>
          <w:lang w:val="en-US"/>
        </w:rPr>
        <w:t xml:space="preserve"> which seems to be the result of the warm </w:t>
      </w:r>
      <w:r w:rsidR="001F2045">
        <w:fldChar w:fldCharType="begin"/>
      </w:r>
      <w:r w:rsidR="001F2045" w:rsidRPr="00ED681C">
        <w:rPr>
          <w:lang w:val="en-US"/>
        </w:rPr>
        <w:instrText xml:space="preserve"> HYPERLINK "https://en.wikipedia.org/wiki/Climate" \o "Climate" </w:instrText>
      </w:r>
      <w:r w:rsidR="001F2045">
        <w:fldChar w:fldCharType="separate"/>
      </w:r>
      <w:r w:rsidRPr="00AD296B">
        <w:rPr>
          <w:rStyle w:val="-"/>
          <w:rFonts w:ascii="Times New Roman" w:hAnsi="Times New Roman" w:cs="Times New Roman"/>
          <w:color w:val="auto"/>
          <w:sz w:val="24"/>
          <w:szCs w:val="24"/>
          <w:u w:val="none"/>
          <w:lang w:val="en-US"/>
        </w:rPr>
        <w:t>climate</w:t>
      </w:r>
      <w:r w:rsidR="001F2045">
        <w:rPr>
          <w:rStyle w:val="-"/>
          <w:rFonts w:ascii="Times New Roman" w:hAnsi="Times New Roman" w:cs="Times New Roman"/>
          <w:color w:val="auto"/>
          <w:sz w:val="24"/>
          <w:szCs w:val="24"/>
          <w:u w:val="none"/>
          <w:lang w:val="en-US"/>
        </w:rPr>
        <w:fldChar w:fldCharType="end"/>
      </w:r>
      <w:r w:rsidRPr="00AD296B">
        <w:rPr>
          <w:rFonts w:ascii="Times New Roman" w:hAnsi="Times New Roman" w:cs="Times New Roman"/>
          <w:sz w:val="24"/>
          <w:szCs w:val="24"/>
          <w:lang w:val="en-US"/>
        </w:rPr>
        <w:t xml:space="preserve"> and high </w:t>
      </w:r>
      <w:hyperlink r:id="rId117" w:tooltip="Primary productivity" w:history="1">
        <w:r w:rsidRPr="00AD296B">
          <w:rPr>
            <w:rStyle w:val="-"/>
            <w:rFonts w:ascii="Times New Roman" w:hAnsi="Times New Roman" w:cs="Times New Roman"/>
            <w:color w:val="auto"/>
            <w:sz w:val="24"/>
            <w:szCs w:val="24"/>
            <w:u w:val="none"/>
            <w:lang w:val="en-US"/>
          </w:rPr>
          <w:t>primary productivity</w:t>
        </w:r>
      </w:hyperlink>
      <w:r w:rsidRPr="00AD296B">
        <w:rPr>
          <w:rFonts w:ascii="Times New Roman" w:hAnsi="Times New Roman" w:cs="Times New Roman"/>
          <w:sz w:val="24"/>
          <w:szCs w:val="24"/>
          <w:lang w:val="en-US"/>
        </w:rPr>
        <w:t>.</w:t>
      </w:r>
      <w:hyperlink r:id="rId118" w:anchor="cite_note-3" w:history="1"/>
      <w:r w:rsidRPr="00AD296B">
        <w:rPr>
          <w:rFonts w:ascii="Times New Roman" w:hAnsi="Times New Roman" w:cs="Times New Roman"/>
          <w:sz w:val="24"/>
          <w:szCs w:val="24"/>
          <w:lang w:val="en-US"/>
        </w:rPr>
        <w:t xml:space="preserve"> Biodiversity is not distributed evenly on </w:t>
      </w:r>
      <w:r w:rsidR="001F2045">
        <w:fldChar w:fldCharType="begin"/>
      </w:r>
      <w:r w:rsidR="001F2045" w:rsidRPr="00ED681C">
        <w:rPr>
          <w:lang w:val="en-US"/>
        </w:rPr>
        <w:instrText xml:space="preserve"> HYPERLINK "https://en.wikipedia.org/wiki/Earth" \o "Earth" </w:instrText>
      </w:r>
      <w:r w:rsidR="001F2045">
        <w:fldChar w:fldCharType="separate"/>
      </w:r>
      <w:r w:rsidRPr="00AD296B">
        <w:rPr>
          <w:rStyle w:val="-"/>
          <w:rFonts w:ascii="Times New Roman" w:hAnsi="Times New Roman" w:cs="Times New Roman"/>
          <w:color w:val="auto"/>
          <w:sz w:val="24"/>
          <w:szCs w:val="24"/>
          <w:u w:val="none"/>
          <w:lang w:val="en-US"/>
        </w:rPr>
        <w:t>Earth</w:t>
      </w:r>
      <w:r w:rsidR="001F2045">
        <w:rPr>
          <w:rStyle w:val="-"/>
          <w:rFonts w:ascii="Times New Roman" w:hAnsi="Times New Roman" w:cs="Times New Roman"/>
          <w:color w:val="auto"/>
          <w:sz w:val="24"/>
          <w:szCs w:val="24"/>
          <w:u w:val="none"/>
          <w:lang w:val="en-US"/>
        </w:rPr>
        <w:fldChar w:fldCharType="end"/>
      </w:r>
      <w:r w:rsidRPr="00AD296B">
        <w:rPr>
          <w:rFonts w:ascii="Times New Roman" w:hAnsi="Times New Roman" w:cs="Times New Roman"/>
          <w:sz w:val="24"/>
          <w:szCs w:val="24"/>
          <w:lang w:val="en-US"/>
        </w:rPr>
        <w:t>, and is richest in the tropics. These tropical forest ecosystems cover less than 10 percent of earth's surface, and contain about 90 percent of the world's species.</w:t>
      </w:r>
      <w:hyperlink r:id="rId119" w:anchor="cite_note-4" w:history="1"/>
      <w:r w:rsidRPr="00AD296B">
        <w:rPr>
          <w:rFonts w:ascii="Times New Roman" w:hAnsi="Times New Roman" w:cs="Times New Roman"/>
          <w:sz w:val="24"/>
          <w:szCs w:val="24"/>
          <w:lang w:val="en-US"/>
        </w:rPr>
        <w:t xml:space="preserve"> </w:t>
      </w:r>
      <w:r w:rsidR="001F2045">
        <w:fldChar w:fldCharType="begin"/>
      </w:r>
      <w:r w:rsidR="001F2045" w:rsidRPr="00ED681C">
        <w:rPr>
          <w:lang w:val="en-US"/>
        </w:rPr>
        <w:instrText xml:space="preserve"> HYPERLINK "https://en.wikipedia.org/wiki/Marine_biology" \o "Marin</w:instrText>
      </w:r>
      <w:r w:rsidR="001F2045" w:rsidRPr="00ED681C">
        <w:rPr>
          <w:lang w:val="en-US"/>
        </w:rPr>
        <w:instrText xml:space="preserve">e biology" </w:instrText>
      </w:r>
      <w:r w:rsidR="001F2045">
        <w:fldChar w:fldCharType="separate"/>
      </w:r>
      <w:r w:rsidRPr="00AD296B">
        <w:rPr>
          <w:rStyle w:val="-"/>
          <w:rFonts w:ascii="Times New Roman" w:hAnsi="Times New Roman" w:cs="Times New Roman"/>
          <w:color w:val="auto"/>
          <w:sz w:val="24"/>
          <w:szCs w:val="24"/>
          <w:u w:val="none"/>
          <w:lang w:val="en-US"/>
        </w:rPr>
        <w:t>Marine biodiversity</w:t>
      </w:r>
      <w:r w:rsidR="001F2045">
        <w:rPr>
          <w:rStyle w:val="-"/>
          <w:rFonts w:ascii="Times New Roman" w:hAnsi="Times New Roman" w:cs="Times New Roman"/>
          <w:color w:val="auto"/>
          <w:sz w:val="24"/>
          <w:szCs w:val="24"/>
          <w:u w:val="none"/>
          <w:lang w:val="en-US"/>
        </w:rPr>
        <w:fldChar w:fldCharType="end"/>
      </w:r>
      <w:r w:rsidRPr="00AD296B">
        <w:rPr>
          <w:rFonts w:ascii="Times New Roman" w:hAnsi="Times New Roman" w:cs="Times New Roman"/>
          <w:sz w:val="24"/>
          <w:szCs w:val="24"/>
          <w:lang w:val="en-US"/>
        </w:rPr>
        <w:t xml:space="preserve"> tends to be highest along coasts in the Western </w:t>
      </w:r>
      <w:r w:rsidR="001F2045">
        <w:fldChar w:fldCharType="begin"/>
      </w:r>
      <w:r w:rsidR="001F2045" w:rsidRPr="00ED681C">
        <w:rPr>
          <w:lang w:val="en-US"/>
        </w:rPr>
        <w:instrText xml:space="preserve"> HYPERLINK "https://en.wikipedia.org/wiki/Pacific_Ocean" \o "Pacific Ocean" </w:instrText>
      </w:r>
      <w:r w:rsidR="001F2045">
        <w:fldChar w:fldCharType="separate"/>
      </w:r>
      <w:r w:rsidRPr="00AD296B">
        <w:rPr>
          <w:rStyle w:val="-"/>
          <w:rFonts w:ascii="Times New Roman" w:hAnsi="Times New Roman" w:cs="Times New Roman"/>
          <w:color w:val="auto"/>
          <w:sz w:val="24"/>
          <w:szCs w:val="24"/>
          <w:u w:val="none"/>
          <w:lang w:val="en-US"/>
        </w:rPr>
        <w:t>Pacific</w:t>
      </w:r>
      <w:r w:rsidR="001F2045">
        <w:rPr>
          <w:rStyle w:val="-"/>
          <w:rFonts w:ascii="Times New Roman" w:hAnsi="Times New Roman" w:cs="Times New Roman"/>
          <w:color w:val="auto"/>
          <w:sz w:val="24"/>
          <w:szCs w:val="24"/>
          <w:u w:val="none"/>
          <w:lang w:val="en-US"/>
        </w:rPr>
        <w:fldChar w:fldCharType="end"/>
      </w:r>
      <w:r w:rsidRPr="00AD296B">
        <w:rPr>
          <w:rFonts w:ascii="Times New Roman" w:hAnsi="Times New Roman" w:cs="Times New Roman"/>
          <w:sz w:val="24"/>
          <w:szCs w:val="24"/>
          <w:lang w:val="en-US"/>
        </w:rPr>
        <w:t xml:space="preserve">, where </w:t>
      </w:r>
      <w:r w:rsidR="001F2045">
        <w:fldChar w:fldCharType="begin"/>
      </w:r>
      <w:r w:rsidR="001F2045" w:rsidRPr="00ED681C">
        <w:rPr>
          <w:lang w:val="en-US"/>
        </w:rPr>
        <w:instrText xml:space="preserve"> HYPERLINK "https://en.wikipedia.org/wiki/Sea_surface_temperature" \o "Sea surfa</w:instrText>
      </w:r>
      <w:r w:rsidR="001F2045" w:rsidRPr="00ED681C">
        <w:rPr>
          <w:lang w:val="en-US"/>
        </w:rPr>
        <w:instrText xml:space="preserve">ce temperature" </w:instrText>
      </w:r>
      <w:r w:rsidR="001F2045">
        <w:fldChar w:fldCharType="separate"/>
      </w:r>
      <w:r w:rsidRPr="00AD296B">
        <w:rPr>
          <w:rStyle w:val="-"/>
          <w:rFonts w:ascii="Times New Roman" w:hAnsi="Times New Roman" w:cs="Times New Roman"/>
          <w:color w:val="auto"/>
          <w:sz w:val="24"/>
          <w:szCs w:val="24"/>
          <w:u w:val="none"/>
          <w:lang w:val="en-US"/>
        </w:rPr>
        <w:t>sea surface temperature</w:t>
      </w:r>
      <w:r w:rsidR="001F2045">
        <w:rPr>
          <w:rStyle w:val="-"/>
          <w:rFonts w:ascii="Times New Roman" w:hAnsi="Times New Roman" w:cs="Times New Roman"/>
          <w:color w:val="auto"/>
          <w:sz w:val="24"/>
          <w:szCs w:val="24"/>
          <w:u w:val="none"/>
          <w:lang w:val="en-US"/>
        </w:rPr>
        <w:fldChar w:fldCharType="end"/>
      </w:r>
      <w:r w:rsidRPr="00AD296B">
        <w:rPr>
          <w:rFonts w:ascii="Times New Roman" w:hAnsi="Times New Roman" w:cs="Times New Roman"/>
          <w:sz w:val="24"/>
          <w:szCs w:val="24"/>
          <w:lang w:val="en-US"/>
        </w:rPr>
        <w:t xml:space="preserve"> is highest, and in the mid-latitudinal band in all oceans. There are </w:t>
      </w:r>
      <w:r w:rsidR="001F2045">
        <w:fldChar w:fldCharType="begin"/>
      </w:r>
      <w:r w:rsidR="001F2045" w:rsidRPr="00ED681C">
        <w:rPr>
          <w:lang w:val="en-US"/>
        </w:rPr>
        <w:instrText xml:space="preserve"> HYPERLINK "https://en.wikipedia.org/wiki/Latitudinal_gradients_in_species_diversity" \o "Latitudinal gradients in species diversity" </w:instrText>
      </w:r>
      <w:r w:rsidR="001F2045">
        <w:fldChar w:fldCharType="separate"/>
      </w:r>
      <w:r w:rsidRPr="00AD296B">
        <w:rPr>
          <w:rStyle w:val="-"/>
          <w:rFonts w:ascii="Times New Roman" w:hAnsi="Times New Roman" w:cs="Times New Roman"/>
          <w:color w:val="auto"/>
          <w:sz w:val="24"/>
          <w:szCs w:val="24"/>
          <w:u w:val="none"/>
          <w:lang w:val="en-US"/>
        </w:rPr>
        <w:t>latitudinal gradients in species diversity</w:t>
      </w:r>
      <w:r w:rsidR="001F2045">
        <w:rPr>
          <w:rStyle w:val="-"/>
          <w:rFonts w:ascii="Times New Roman" w:hAnsi="Times New Roman" w:cs="Times New Roman"/>
          <w:color w:val="auto"/>
          <w:sz w:val="24"/>
          <w:szCs w:val="24"/>
          <w:u w:val="none"/>
          <w:lang w:val="en-US"/>
        </w:rPr>
        <w:fldChar w:fldCharType="end"/>
      </w:r>
      <w:r w:rsidRPr="00AD296B">
        <w:rPr>
          <w:rFonts w:ascii="Times New Roman" w:hAnsi="Times New Roman" w:cs="Times New Roman"/>
          <w:sz w:val="24"/>
          <w:szCs w:val="24"/>
          <w:lang w:val="en-US"/>
        </w:rPr>
        <w:t>.</w:t>
      </w:r>
      <w:r w:rsidR="001F2045">
        <w:fldChar w:fldCharType="begin"/>
      </w:r>
      <w:r w:rsidR="001F2045" w:rsidRPr="00ED681C">
        <w:rPr>
          <w:lang w:val="en-US"/>
        </w:rPr>
        <w:instrText xml:space="preserve"> HYPERLINK "https://en.wikipedia.org/wiki/Biodiversity" \l "cite_note-5" </w:instrText>
      </w:r>
      <w:r w:rsidR="001F2045">
        <w:fldChar w:fldCharType="separate"/>
      </w:r>
      <w:r w:rsidR="001F2045">
        <w:fldChar w:fldCharType="end"/>
      </w:r>
      <w:r w:rsidRPr="00AD296B">
        <w:rPr>
          <w:rFonts w:ascii="Times New Roman" w:hAnsi="Times New Roman" w:cs="Times New Roman"/>
          <w:sz w:val="24"/>
          <w:szCs w:val="24"/>
          <w:lang w:val="en-US"/>
        </w:rPr>
        <w:t xml:space="preserve"> Biodiversity generally tends to cluster in hotspots,</w:t>
      </w:r>
      <w:hyperlink r:id="rId120" w:anchor="cite_note-6" w:history="1"/>
      <w:r w:rsidRPr="00AD296B">
        <w:rPr>
          <w:rFonts w:ascii="Times New Roman" w:hAnsi="Times New Roman" w:cs="Times New Roman"/>
          <w:sz w:val="24"/>
          <w:szCs w:val="24"/>
          <w:lang w:val="en-US"/>
        </w:rPr>
        <w:t xml:space="preserve"> and has been increasing through time,</w:t>
      </w:r>
      <w:hyperlink r:id="rId121" w:anchor="cite_note-7" w:history="1"/>
      <w:r w:rsidRPr="00AD296B">
        <w:rPr>
          <w:rFonts w:ascii="Times New Roman" w:hAnsi="Times New Roman" w:cs="Times New Roman"/>
          <w:sz w:val="24"/>
          <w:szCs w:val="24"/>
          <w:lang w:val="en-US"/>
        </w:rPr>
        <w:t xml:space="preserve"> but will be likely to slow in the future.</w:t>
      </w:r>
    </w:p>
    <w:p w:rsidR="00B65196" w:rsidRPr="00AD296B" w:rsidRDefault="00B65196" w:rsidP="00AD296B">
      <w:pPr>
        <w:pStyle w:val="2"/>
        <w:numPr>
          <w:ilvl w:val="1"/>
          <w:numId w:val="2"/>
        </w:numPr>
        <w:spacing w:before="0" w:after="240" w:line="312" w:lineRule="auto"/>
        <w:rPr>
          <w:rFonts w:ascii="Arial" w:hAnsi="Arial" w:cs="Arial"/>
          <w:lang w:val="en-US"/>
        </w:rPr>
      </w:pPr>
      <w:bookmarkStart w:id="25" w:name="_Toc509697291"/>
      <w:r w:rsidRPr="00AD296B">
        <w:rPr>
          <w:rFonts w:ascii="Arial" w:hAnsi="Arial" w:cs="Arial"/>
          <w:lang w:val="en-US"/>
        </w:rPr>
        <w:t xml:space="preserve">Rapid </w:t>
      </w:r>
      <w:hyperlink r:id="rId122" w:tooltip="Environmental change" w:history="1">
        <w:proofErr w:type="gramStart"/>
        <w:r w:rsidRPr="00AD296B">
          <w:rPr>
            <w:rFonts w:ascii="Arial" w:hAnsi="Arial" w:cs="Arial"/>
            <w:lang w:val="en-US"/>
          </w:rPr>
          <w:t>environmental  changes</w:t>
        </w:r>
        <w:bookmarkEnd w:id="25"/>
        <w:proofErr w:type="gramEnd"/>
      </w:hyperlink>
    </w:p>
    <w:p w:rsidR="004C70ED" w:rsidRPr="00AD296B" w:rsidRDefault="004C70ED" w:rsidP="004C70ED">
      <w:pPr>
        <w:spacing w:after="240" w:line="312" w:lineRule="auto"/>
        <w:ind w:firstLine="709"/>
        <w:rPr>
          <w:rFonts w:ascii="Times New Roman" w:hAnsi="Times New Roman" w:cs="Times New Roman"/>
          <w:sz w:val="24"/>
          <w:szCs w:val="24"/>
          <w:lang w:val="en-US"/>
        </w:rPr>
      </w:pPr>
      <w:r w:rsidRPr="00B65196">
        <w:rPr>
          <w:rFonts w:ascii="Times New Roman" w:hAnsi="Times New Roman" w:cs="Times New Roman"/>
          <w:sz w:val="24"/>
          <w:szCs w:val="24"/>
          <w:lang w:val="en-US"/>
        </w:rPr>
        <w:t xml:space="preserve">Rapid </w:t>
      </w:r>
      <w:proofErr w:type="gramStart"/>
      <w:r w:rsidRPr="002E3E3E">
        <w:rPr>
          <w:rFonts w:ascii="Times New Roman" w:hAnsi="Times New Roman" w:cs="Times New Roman"/>
          <w:sz w:val="24"/>
          <w:szCs w:val="24"/>
          <w:lang w:val="en-US"/>
        </w:rPr>
        <w:t xml:space="preserve">environmental </w:t>
      </w:r>
      <w:r w:rsidR="00B65196" w:rsidRPr="002E3E3E">
        <w:rPr>
          <w:rFonts w:ascii="Times New Roman" w:hAnsi="Times New Roman" w:cs="Times New Roman"/>
          <w:sz w:val="24"/>
          <w:szCs w:val="24"/>
          <w:lang w:val="en-US"/>
        </w:rPr>
        <w:t xml:space="preserve"> </w:t>
      </w:r>
      <w:r w:rsidRPr="002E3E3E">
        <w:rPr>
          <w:rFonts w:ascii="Times New Roman" w:hAnsi="Times New Roman" w:cs="Times New Roman"/>
          <w:sz w:val="24"/>
          <w:szCs w:val="24"/>
          <w:lang w:val="en-US"/>
        </w:rPr>
        <w:t>changes</w:t>
      </w:r>
      <w:proofErr w:type="gramEnd"/>
      <w:r w:rsidRPr="00B65196">
        <w:rPr>
          <w:rFonts w:ascii="Times New Roman" w:hAnsi="Times New Roman" w:cs="Times New Roman"/>
          <w:sz w:val="24"/>
          <w:szCs w:val="24"/>
          <w:lang w:val="en-US"/>
        </w:rPr>
        <w:t xml:space="preserve"> typically cause </w:t>
      </w:r>
      <w:hyperlink r:id="rId123" w:tooltip="Mass extinction" w:history="1">
        <w:r w:rsidRPr="00B65196">
          <w:rPr>
            <w:rStyle w:val="-"/>
            <w:rFonts w:ascii="Times New Roman" w:hAnsi="Times New Roman" w:cs="Times New Roman"/>
            <w:color w:val="auto"/>
            <w:sz w:val="24"/>
            <w:szCs w:val="24"/>
            <w:u w:val="none"/>
            <w:lang w:val="en-US"/>
          </w:rPr>
          <w:t>mass extinctions</w:t>
        </w:r>
      </w:hyperlink>
      <w:r w:rsidRPr="00B65196">
        <w:rPr>
          <w:rFonts w:ascii="Times New Roman" w:hAnsi="Times New Roman" w:cs="Times New Roman"/>
          <w:sz w:val="24"/>
          <w:szCs w:val="24"/>
          <w:lang w:val="en-US"/>
        </w:rPr>
        <w:t>.</w:t>
      </w:r>
      <w:hyperlink r:id="rId124" w:anchor="cite_note-CockellKoeberl2006-10" w:history="1"/>
      <w:r w:rsidR="006008D0">
        <w:rPr>
          <w:rStyle w:val="-"/>
          <w:rFonts w:ascii="Times New Roman" w:hAnsi="Times New Roman" w:cs="Times New Roman"/>
          <w:color w:val="auto"/>
          <w:sz w:val="24"/>
          <w:szCs w:val="24"/>
          <w:u w:val="none"/>
          <w:lang w:val="en-US"/>
        </w:rPr>
        <w:t xml:space="preserve"> </w:t>
      </w:r>
      <w:r w:rsidRPr="00B65196">
        <w:rPr>
          <w:rFonts w:ascii="Times New Roman" w:hAnsi="Times New Roman" w:cs="Times New Roman"/>
          <w:sz w:val="24"/>
          <w:szCs w:val="24"/>
          <w:lang w:val="en-US"/>
        </w:rPr>
        <w:t>More than 99.9 percent of all species that ever lived on Earth, amounting to over five billion species,</w:t>
      </w:r>
      <w:hyperlink r:id="rId125" w:anchor="cite_note-Book-Biology-13" w:history="1"/>
      <w:r w:rsidRPr="00B65196">
        <w:rPr>
          <w:rFonts w:ascii="Times New Roman" w:hAnsi="Times New Roman" w:cs="Times New Roman"/>
          <w:sz w:val="24"/>
          <w:szCs w:val="24"/>
          <w:lang w:val="en-US"/>
        </w:rPr>
        <w:t xml:space="preserve"> are estimated to be </w:t>
      </w:r>
      <w:hyperlink r:id="rId126" w:tooltip="Extinction" w:history="1">
        <w:r w:rsidRPr="00B65196">
          <w:rPr>
            <w:rStyle w:val="-"/>
            <w:rFonts w:ascii="Times New Roman" w:hAnsi="Times New Roman" w:cs="Times New Roman"/>
            <w:color w:val="auto"/>
            <w:sz w:val="24"/>
            <w:szCs w:val="24"/>
            <w:u w:val="none"/>
            <w:lang w:val="en-US"/>
          </w:rPr>
          <w:t>extinct</w:t>
        </w:r>
      </w:hyperlink>
      <w:r w:rsidRPr="00B65196">
        <w:rPr>
          <w:rFonts w:ascii="Times New Roman" w:hAnsi="Times New Roman" w:cs="Times New Roman"/>
          <w:sz w:val="24"/>
          <w:szCs w:val="24"/>
          <w:lang w:val="en-US"/>
        </w:rPr>
        <w:t>.</w:t>
      </w:r>
      <w:hyperlink r:id="rId127" w:anchor="cite_note-StearnsStearns2000-14" w:history="1"/>
      <w:r w:rsidR="006008D0">
        <w:rPr>
          <w:rStyle w:val="-"/>
          <w:rFonts w:ascii="Times New Roman" w:hAnsi="Times New Roman" w:cs="Times New Roman"/>
          <w:color w:val="auto"/>
          <w:sz w:val="24"/>
          <w:szCs w:val="24"/>
          <w:u w:val="none"/>
          <w:lang w:val="en-US"/>
        </w:rPr>
        <w:t xml:space="preserve"> </w:t>
      </w:r>
      <w:r w:rsidRPr="00B65196">
        <w:rPr>
          <w:rFonts w:ascii="Times New Roman" w:hAnsi="Times New Roman" w:cs="Times New Roman"/>
          <w:sz w:val="24"/>
          <w:szCs w:val="24"/>
          <w:lang w:val="en-US"/>
        </w:rPr>
        <w:t xml:space="preserve">Estimates on the number of Earth's current </w:t>
      </w:r>
      <w:r w:rsidR="001F2045">
        <w:fldChar w:fldCharType="begin"/>
      </w:r>
      <w:r w:rsidR="001F2045" w:rsidRPr="00ED681C">
        <w:rPr>
          <w:lang w:val="en-US"/>
        </w:rPr>
        <w:instrText xml:space="preserve"> HYPERLINK "https://en.wikipedia.org/wiki/Species" \o "Species" </w:instrText>
      </w:r>
      <w:r w:rsidR="001F2045">
        <w:fldChar w:fldCharType="separate"/>
      </w:r>
      <w:r w:rsidRPr="00B65196">
        <w:rPr>
          <w:rStyle w:val="-"/>
          <w:rFonts w:ascii="Times New Roman" w:hAnsi="Times New Roman" w:cs="Times New Roman"/>
          <w:color w:val="auto"/>
          <w:sz w:val="24"/>
          <w:szCs w:val="24"/>
          <w:u w:val="none"/>
          <w:lang w:val="en-US"/>
        </w:rPr>
        <w:t>species</w:t>
      </w:r>
      <w:r w:rsidR="001F2045">
        <w:rPr>
          <w:rStyle w:val="-"/>
          <w:rFonts w:ascii="Times New Roman" w:hAnsi="Times New Roman" w:cs="Times New Roman"/>
          <w:color w:val="auto"/>
          <w:sz w:val="24"/>
          <w:szCs w:val="24"/>
          <w:u w:val="none"/>
          <w:lang w:val="en-US"/>
        </w:rPr>
        <w:fldChar w:fldCharType="end"/>
      </w:r>
      <w:r w:rsidRPr="00B65196">
        <w:rPr>
          <w:rFonts w:ascii="Times New Roman" w:hAnsi="Times New Roman" w:cs="Times New Roman"/>
          <w:sz w:val="24"/>
          <w:szCs w:val="24"/>
          <w:lang w:val="en-US"/>
        </w:rPr>
        <w:t xml:space="preserve"> range from 10 million to 14 million,</w:t>
      </w:r>
      <w:hyperlink r:id="rId128" w:anchor="cite_note-MillerSpoolman2012-16" w:history="1"/>
      <w:r w:rsidRPr="00B65196">
        <w:rPr>
          <w:rFonts w:ascii="Times New Roman" w:hAnsi="Times New Roman" w:cs="Times New Roman"/>
          <w:sz w:val="24"/>
          <w:szCs w:val="24"/>
          <w:lang w:val="en-US"/>
        </w:rPr>
        <w:t xml:space="preserve"> of which about 1.2 million have been documented and over 86 percent have not yet been described.</w:t>
      </w:r>
      <w:hyperlink r:id="rId129" w:anchor="cite_note-PLoS-20110823-17" w:history="1"/>
      <w:r w:rsidRPr="00AD296B">
        <w:rPr>
          <w:rFonts w:ascii="Times New Roman" w:hAnsi="Times New Roman" w:cs="Times New Roman"/>
          <w:sz w:val="24"/>
          <w:szCs w:val="24"/>
          <w:lang w:val="en-US"/>
        </w:rPr>
        <w:t xml:space="preserve"> More recently, in May 2016, scientists reported that 1 trillion species are estimated to be on Earth currently with only one-thousandth of one percent described.</w:t>
      </w:r>
      <w:hyperlink r:id="rId130" w:anchor="cite_note-NSF-2016002-18" w:history="1"/>
      <w:r w:rsidRPr="00AD296B">
        <w:rPr>
          <w:rFonts w:ascii="Times New Roman" w:hAnsi="Times New Roman" w:cs="Times New Roman"/>
          <w:sz w:val="24"/>
          <w:szCs w:val="24"/>
          <w:lang w:val="en-US"/>
        </w:rPr>
        <w:t xml:space="preserve"> The total amount of related </w:t>
      </w:r>
      <w:r w:rsidR="001F2045">
        <w:fldChar w:fldCharType="begin"/>
      </w:r>
      <w:r w:rsidR="001F2045" w:rsidRPr="00ED681C">
        <w:rPr>
          <w:lang w:val="en-US"/>
        </w:rPr>
        <w:instrText xml:space="preserve"> HYPERLINK "https://en.wikipedia.org/wiki/DNA" \o "DNA" </w:instrText>
      </w:r>
      <w:r w:rsidR="001F2045">
        <w:fldChar w:fldCharType="separate"/>
      </w:r>
      <w:r w:rsidRPr="00AD296B">
        <w:rPr>
          <w:rStyle w:val="-"/>
          <w:rFonts w:ascii="Times New Roman" w:hAnsi="Times New Roman" w:cs="Times New Roman"/>
          <w:color w:val="auto"/>
          <w:sz w:val="24"/>
          <w:szCs w:val="24"/>
          <w:u w:val="none"/>
          <w:lang w:val="en-US"/>
        </w:rPr>
        <w:t>DNA</w:t>
      </w:r>
      <w:r w:rsidR="001F2045">
        <w:rPr>
          <w:rStyle w:val="-"/>
          <w:rFonts w:ascii="Times New Roman" w:hAnsi="Times New Roman" w:cs="Times New Roman"/>
          <w:color w:val="auto"/>
          <w:sz w:val="24"/>
          <w:szCs w:val="24"/>
          <w:u w:val="none"/>
          <w:lang w:val="en-US"/>
        </w:rPr>
        <w:fldChar w:fldCharType="end"/>
      </w:r>
      <w:r w:rsidRPr="00AD296B">
        <w:rPr>
          <w:rFonts w:ascii="Times New Roman" w:hAnsi="Times New Roman" w:cs="Times New Roman"/>
          <w:sz w:val="24"/>
          <w:szCs w:val="24"/>
          <w:lang w:val="en-US"/>
        </w:rPr>
        <w:t xml:space="preserve"> </w:t>
      </w:r>
      <w:r w:rsidR="001F2045">
        <w:fldChar w:fldCharType="begin"/>
      </w:r>
      <w:r w:rsidR="001F2045" w:rsidRPr="00ED681C">
        <w:rPr>
          <w:lang w:val="en-US"/>
        </w:rPr>
        <w:instrText xml:space="preserve"> HYPERLINK "https://en.wikipedia.org/wiki/Base_pair" \o "Base pair" </w:instrText>
      </w:r>
      <w:r w:rsidR="001F2045">
        <w:fldChar w:fldCharType="separate"/>
      </w:r>
      <w:r w:rsidRPr="00AD296B">
        <w:rPr>
          <w:rStyle w:val="-"/>
          <w:rFonts w:ascii="Times New Roman" w:hAnsi="Times New Roman" w:cs="Times New Roman"/>
          <w:color w:val="auto"/>
          <w:sz w:val="24"/>
          <w:szCs w:val="24"/>
          <w:u w:val="none"/>
          <w:lang w:val="en-US"/>
        </w:rPr>
        <w:t>base pairs</w:t>
      </w:r>
      <w:r w:rsidR="001F2045">
        <w:rPr>
          <w:rStyle w:val="-"/>
          <w:rFonts w:ascii="Times New Roman" w:hAnsi="Times New Roman" w:cs="Times New Roman"/>
          <w:color w:val="auto"/>
          <w:sz w:val="24"/>
          <w:szCs w:val="24"/>
          <w:u w:val="none"/>
          <w:lang w:val="en-US"/>
        </w:rPr>
        <w:fldChar w:fldCharType="end"/>
      </w:r>
      <w:r w:rsidRPr="00AD296B">
        <w:rPr>
          <w:rFonts w:ascii="Times New Roman" w:hAnsi="Times New Roman" w:cs="Times New Roman"/>
          <w:sz w:val="24"/>
          <w:szCs w:val="24"/>
          <w:lang w:val="en-US"/>
        </w:rPr>
        <w:t xml:space="preserve"> on Earth is estimated at 5.0 x 1037 and weighs 50 billion </w:t>
      </w:r>
      <w:hyperlink r:id="rId131" w:tooltip="Tonne" w:history="1">
        <w:proofErr w:type="spellStart"/>
        <w:r w:rsidRPr="00AD296B">
          <w:rPr>
            <w:rStyle w:val="-"/>
            <w:rFonts w:ascii="Times New Roman" w:hAnsi="Times New Roman" w:cs="Times New Roman"/>
            <w:color w:val="auto"/>
            <w:sz w:val="24"/>
            <w:szCs w:val="24"/>
            <w:u w:val="none"/>
            <w:lang w:val="en-US"/>
          </w:rPr>
          <w:t>tonnes</w:t>
        </w:r>
        <w:proofErr w:type="spellEnd"/>
      </w:hyperlink>
      <w:r w:rsidRPr="00AD296B">
        <w:rPr>
          <w:rFonts w:ascii="Times New Roman" w:hAnsi="Times New Roman" w:cs="Times New Roman"/>
          <w:sz w:val="24"/>
          <w:szCs w:val="24"/>
          <w:lang w:val="en-US"/>
        </w:rPr>
        <w:t>.</w:t>
      </w:r>
      <w:r w:rsidR="001F2045">
        <w:fldChar w:fldCharType="begin"/>
      </w:r>
      <w:r w:rsidR="001F2045" w:rsidRPr="00ED681C">
        <w:rPr>
          <w:lang w:val="en-US"/>
        </w:rPr>
        <w:instrText xml:space="preserve"> HYPERLINK "https://en.wikipedia.org/wiki/Biodiversity" \l "cite_note-NYT-20150718-rn-19" </w:instrText>
      </w:r>
      <w:r w:rsidR="001F2045">
        <w:fldChar w:fldCharType="separate"/>
      </w:r>
      <w:r w:rsidR="001F2045">
        <w:fldChar w:fldCharType="end"/>
      </w:r>
      <w:r w:rsidRPr="00AD296B">
        <w:rPr>
          <w:rFonts w:ascii="Times New Roman" w:hAnsi="Times New Roman" w:cs="Times New Roman"/>
          <w:sz w:val="24"/>
          <w:szCs w:val="24"/>
          <w:lang w:val="en-US"/>
        </w:rPr>
        <w:t xml:space="preserve"> In comparison, the total </w:t>
      </w:r>
      <w:r w:rsidR="001F2045">
        <w:fldChar w:fldCharType="begin"/>
      </w:r>
      <w:r w:rsidR="001F2045" w:rsidRPr="00ED681C">
        <w:rPr>
          <w:lang w:val="en-US"/>
        </w:rPr>
        <w:instrText xml:space="preserve"> HYPER</w:instrText>
      </w:r>
      <w:r w:rsidR="001F2045" w:rsidRPr="00ED681C">
        <w:rPr>
          <w:lang w:val="en-US"/>
        </w:rPr>
        <w:instrText xml:space="preserve">LINK "https://en.wikipedia.org/wiki/Biomass_(ecology)" \o "Biomass (ecology)" </w:instrText>
      </w:r>
      <w:r w:rsidR="001F2045">
        <w:fldChar w:fldCharType="separate"/>
      </w:r>
      <w:r w:rsidRPr="00AD296B">
        <w:rPr>
          <w:rStyle w:val="-"/>
          <w:rFonts w:ascii="Times New Roman" w:hAnsi="Times New Roman" w:cs="Times New Roman"/>
          <w:color w:val="auto"/>
          <w:sz w:val="24"/>
          <w:szCs w:val="24"/>
          <w:u w:val="none"/>
          <w:lang w:val="en-US"/>
        </w:rPr>
        <w:t>mass</w:t>
      </w:r>
      <w:r w:rsidR="001F2045">
        <w:rPr>
          <w:rStyle w:val="-"/>
          <w:rFonts w:ascii="Times New Roman" w:hAnsi="Times New Roman" w:cs="Times New Roman"/>
          <w:color w:val="auto"/>
          <w:sz w:val="24"/>
          <w:szCs w:val="24"/>
          <w:u w:val="none"/>
          <w:lang w:val="en-US"/>
        </w:rPr>
        <w:fldChar w:fldCharType="end"/>
      </w:r>
      <w:r w:rsidRPr="00AD296B">
        <w:rPr>
          <w:rFonts w:ascii="Times New Roman" w:hAnsi="Times New Roman" w:cs="Times New Roman"/>
          <w:sz w:val="24"/>
          <w:szCs w:val="24"/>
          <w:lang w:val="en-US"/>
        </w:rPr>
        <w:t xml:space="preserve"> of the </w:t>
      </w:r>
      <w:r w:rsidR="001F2045">
        <w:fldChar w:fldCharType="begin"/>
      </w:r>
      <w:r w:rsidR="001F2045" w:rsidRPr="00ED681C">
        <w:rPr>
          <w:lang w:val="en-US"/>
        </w:rPr>
        <w:instrText xml:space="preserve"> HYPERLINK "https://en.wikipedia.org/wiki/Biosphere" \o "Biosphere" </w:instrText>
      </w:r>
      <w:r w:rsidR="001F2045">
        <w:fldChar w:fldCharType="separate"/>
      </w:r>
      <w:r w:rsidRPr="00AD296B">
        <w:rPr>
          <w:rStyle w:val="-"/>
          <w:rFonts w:ascii="Times New Roman" w:hAnsi="Times New Roman" w:cs="Times New Roman"/>
          <w:color w:val="auto"/>
          <w:sz w:val="24"/>
          <w:szCs w:val="24"/>
          <w:u w:val="none"/>
          <w:lang w:val="en-US"/>
        </w:rPr>
        <w:t>biosphere</w:t>
      </w:r>
      <w:r w:rsidR="001F2045">
        <w:rPr>
          <w:rStyle w:val="-"/>
          <w:rFonts w:ascii="Times New Roman" w:hAnsi="Times New Roman" w:cs="Times New Roman"/>
          <w:color w:val="auto"/>
          <w:sz w:val="24"/>
          <w:szCs w:val="24"/>
          <w:u w:val="none"/>
          <w:lang w:val="en-US"/>
        </w:rPr>
        <w:fldChar w:fldCharType="end"/>
      </w:r>
      <w:r w:rsidRPr="00AD296B">
        <w:rPr>
          <w:rFonts w:ascii="Times New Roman" w:hAnsi="Times New Roman" w:cs="Times New Roman"/>
          <w:sz w:val="24"/>
          <w:szCs w:val="24"/>
          <w:lang w:val="en-US"/>
        </w:rPr>
        <w:t xml:space="preserve"> has been estimated to be as much as 4 </w:t>
      </w:r>
      <w:hyperlink r:id="rId132" w:anchor="Derived_units" w:tooltip="Tonnes" w:history="1">
        <w:proofErr w:type="spellStart"/>
        <w:r w:rsidRPr="00AD296B">
          <w:rPr>
            <w:rStyle w:val="-"/>
            <w:rFonts w:ascii="Times New Roman" w:hAnsi="Times New Roman" w:cs="Times New Roman"/>
            <w:color w:val="auto"/>
            <w:sz w:val="24"/>
            <w:szCs w:val="24"/>
            <w:u w:val="none"/>
            <w:lang w:val="en-US"/>
          </w:rPr>
          <w:t>TtC</w:t>
        </w:r>
        <w:proofErr w:type="spellEnd"/>
      </w:hyperlink>
      <w:r w:rsidRPr="00AD296B">
        <w:rPr>
          <w:rFonts w:ascii="Times New Roman" w:hAnsi="Times New Roman" w:cs="Times New Roman"/>
          <w:sz w:val="24"/>
          <w:szCs w:val="24"/>
          <w:lang w:val="en-US"/>
        </w:rPr>
        <w:t xml:space="preserve"> (trillion tons of </w:t>
      </w:r>
      <w:hyperlink r:id="rId133" w:tooltip="Carbon" w:history="1">
        <w:r w:rsidRPr="00AD296B">
          <w:rPr>
            <w:rStyle w:val="-"/>
            <w:rFonts w:ascii="Times New Roman" w:hAnsi="Times New Roman" w:cs="Times New Roman"/>
            <w:color w:val="auto"/>
            <w:sz w:val="24"/>
            <w:szCs w:val="24"/>
            <w:u w:val="none"/>
            <w:lang w:val="en-US"/>
          </w:rPr>
          <w:t>carbon</w:t>
        </w:r>
      </w:hyperlink>
      <w:r w:rsidRPr="00AD296B">
        <w:rPr>
          <w:rFonts w:ascii="Times New Roman" w:hAnsi="Times New Roman" w:cs="Times New Roman"/>
          <w:sz w:val="24"/>
          <w:szCs w:val="24"/>
          <w:lang w:val="en-US"/>
        </w:rPr>
        <w:t>).</w:t>
      </w:r>
      <w:hyperlink r:id="rId134" w:anchor="cite_note-AGCI-2015-20" w:history="1"/>
      <w:r w:rsidRPr="00AD296B">
        <w:rPr>
          <w:rFonts w:ascii="Times New Roman" w:hAnsi="Times New Roman" w:cs="Times New Roman"/>
          <w:sz w:val="24"/>
          <w:szCs w:val="24"/>
          <w:lang w:val="en-US"/>
        </w:rPr>
        <w:t xml:space="preserve"> In July 2016, scientists reported identifying a set of 355 </w:t>
      </w:r>
      <w:r w:rsidR="001F2045">
        <w:fldChar w:fldCharType="begin"/>
      </w:r>
      <w:r w:rsidR="001F2045" w:rsidRPr="00ED681C">
        <w:rPr>
          <w:lang w:val="en-US"/>
        </w:rPr>
        <w:instrText xml:space="preserve"> HYPERLINK "https://en.wikipedia.org/wiki/Gene" \o "Gene" </w:instrText>
      </w:r>
      <w:r w:rsidR="001F2045">
        <w:fldChar w:fldCharType="separate"/>
      </w:r>
      <w:r w:rsidRPr="00AD296B">
        <w:rPr>
          <w:rStyle w:val="-"/>
          <w:rFonts w:ascii="Times New Roman" w:hAnsi="Times New Roman" w:cs="Times New Roman"/>
          <w:color w:val="auto"/>
          <w:sz w:val="24"/>
          <w:szCs w:val="24"/>
          <w:u w:val="none"/>
          <w:lang w:val="en-US"/>
        </w:rPr>
        <w:t>genes</w:t>
      </w:r>
      <w:r w:rsidR="001F2045">
        <w:rPr>
          <w:rStyle w:val="-"/>
          <w:rFonts w:ascii="Times New Roman" w:hAnsi="Times New Roman" w:cs="Times New Roman"/>
          <w:color w:val="auto"/>
          <w:sz w:val="24"/>
          <w:szCs w:val="24"/>
          <w:u w:val="none"/>
          <w:lang w:val="en-US"/>
        </w:rPr>
        <w:fldChar w:fldCharType="end"/>
      </w:r>
      <w:r w:rsidRPr="00AD296B">
        <w:rPr>
          <w:rFonts w:ascii="Times New Roman" w:hAnsi="Times New Roman" w:cs="Times New Roman"/>
          <w:sz w:val="24"/>
          <w:szCs w:val="24"/>
          <w:lang w:val="en-US"/>
        </w:rPr>
        <w:t xml:space="preserve"> from the </w:t>
      </w:r>
      <w:r w:rsidR="001F2045">
        <w:fldChar w:fldCharType="begin"/>
      </w:r>
      <w:r w:rsidR="001F2045" w:rsidRPr="00ED681C">
        <w:rPr>
          <w:lang w:val="en-US"/>
        </w:rPr>
        <w:instrText xml:space="preserve"> HYPERLINK "https://en.wikipedia.org/wiki/Last_Universal_Common_Ancestor" \o "Last Universal Common Ancestor" </w:instrText>
      </w:r>
      <w:r w:rsidR="001F2045">
        <w:fldChar w:fldCharType="separate"/>
      </w:r>
      <w:r w:rsidRPr="00AD296B">
        <w:rPr>
          <w:rStyle w:val="-"/>
          <w:rFonts w:ascii="Times New Roman" w:hAnsi="Times New Roman" w:cs="Times New Roman"/>
          <w:color w:val="auto"/>
          <w:sz w:val="24"/>
          <w:szCs w:val="24"/>
          <w:u w:val="none"/>
          <w:lang w:val="en-US"/>
        </w:rPr>
        <w:t>Last Universal Common Ancestor</w:t>
      </w:r>
      <w:r w:rsidR="001F2045">
        <w:rPr>
          <w:rStyle w:val="-"/>
          <w:rFonts w:ascii="Times New Roman" w:hAnsi="Times New Roman" w:cs="Times New Roman"/>
          <w:color w:val="auto"/>
          <w:sz w:val="24"/>
          <w:szCs w:val="24"/>
          <w:u w:val="none"/>
          <w:lang w:val="en-US"/>
        </w:rPr>
        <w:fldChar w:fldCharType="end"/>
      </w:r>
      <w:r w:rsidRPr="00AD296B">
        <w:rPr>
          <w:rFonts w:ascii="Times New Roman" w:hAnsi="Times New Roman" w:cs="Times New Roman"/>
          <w:sz w:val="24"/>
          <w:szCs w:val="24"/>
          <w:lang w:val="en-US"/>
        </w:rPr>
        <w:t xml:space="preserve"> (LUCA) of all </w:t>
      </w:r>
      <w:hyperlink r:id="rId135" w:tooltip="Organism" w:history="1">
        <w:r w:rsidRPr="00AD296B">
          <w:rPr>
            <w:rStyle w:val="-"/>
            <w:rFonts w:ascii="Times New Roman" w:hAnsi="Times New Roman" w:cs="Times New Roman"/>
            <w:color w:val="auto"/>
            <w:sz w:val="24"/>
            <w:szCs w:val="24"/>
            <w:u w:val="none"/>
            <w:lang w:val="en-US"/>
          </w:rPr>
          <w:t>organisms</w:t>
        </w:r>
      </w:hyperlink>
      <w:r w:rsidRPr="00AD296B">
        <w:rPr>
          <w:rFonts w:ascii="Times New Roman" w:hAnsi="Times New Roman" w:cs="Times New Roman"/>
          <w:sz w:val="24"/>
          <w:szCs w:val="24"/>
          <w:lang w:val="en-US"/>
        </w:rPr>
        <w:t xml:space="preserve"> living on Earth.</w:t>
      </w:r>
      <w:hyperlink r:id="rId136" w:anchor="cite_note-NYT-20160725-21" w:history="1"/>
    </w:p>
    <w:p w:rsidR="004C70ED" w:rsidRPr="00AD296B" w:rsidRDefault="004C70ED" w:rsidP="004C70ED">
      <w:pPr>
        <w:spacing w:after="240" w:line="312" w:lineRule="auto"/>
        <w:ind w:firstLine="709"/>
        <w:rPr>
          <w:rFonts w:ascii="Times New Roman" w:hAnsi="Times New Roman" w:cs="Times New Roman"/>
          <w:sz w:val="24"/>
          <w:szCs w:val="24"/>
          <w:lang w:val="en-US"/>
        </w:rPr>
      </w:pPr>
      <w:r w:rsidRPr="00AD296B">
        <w:rPr>
          <w:rFonts w:ascii="Times New Roman" w:hAnsi="Times New Roman" w:cs="Times New Roman"/>
          <w:sz w:val="24"/>
          <w:szCs w:val="24"/>
          <w:lang w:val="en-US"/>
        </w:rPr>
        <w:t xml:space="preserve">The </w:t>
      </w:r>
      <w:r w:rsidRPr="002E3E3E">
        <w:rPr>
          <w:rFonts w:ascii="Times New Roman" w:hAnsi="Times New Roman" w:cs="Times New Roman"/>
          <w:sz w:val="24"/>
          <w:szCs w:val="24"/>
          <w:lang w:val="en-US"/>
        </w:rPr>
        <w:t>age of the Earth</w:t>
      </w:r>
      <w:r w:rsidRPr="00AD296B">
        <w:rPr>
          <w:rFonts w:ascii="Times New Roman" w:hAnsi="Times New Roman" w:cs="Times New Roman"/>
          <w:sz w:val="24"/>
          <w:szCs w:val="24"/>
          <w:lang w:val="en-US"/>
        </w:rPr>
        <w:t xml:space="preserve"> is about 4.54 billion years. The earliest undisputed evidence of </w:t>
      </w:r>
      <w:r w:rsidRPr="002E3E3E">
        <w:rPr>
          <w:rFonts w:ascii="Times New Roman" w:hAnsi="Times New Roman" w:cs="Times New Roman"/>
          <w:sz w:val="24"/>
          <w:szCs w:val="24"/>
          <w:lang w:val="en-US"/>
        </w:rPr>
        <w:t>life on Earth</w:t>
      </w:r>
      <w:r w:rsidRPr="00AD296B">
        <w:rPr>
          <w:rFonts w:ascii="Times New Roman" w:hAnsi="Times New Roman" w:cs="Times New Roman"/>
          <w:sz w:val="24"/>
          <w:szCs w:val="24"/>
          <w:lang w:val="en-US"/>
        </w:rPr>
        <w:t xml:space="preserve"> dates at least from 3.5 billion years ago,</w:t>
      </w:r>
      <w:hyperlink r:id="rId137" w:anchor="cite_note-25" w:history="1"/>
      <w:r w:rsidRPr="00AD296B">
        <w:rPr>
          <w:rFonts w:ascii="Times New Roman" w:hAnsi="Times New Roman" w:cs="Times New Roman"/>
          <w:sz w:val="24"/>
          <w:szCs w:val="24"/>
          <w:lang w:val="en-US"/>
        </w:rPr>
        <w:t xml:space="preserve"> during the </w:t>
      </w:r>
      <w:proofErr w:type="spellStart"/>
      <w:r w:rsidRPr="002E3E3E">
        <w:rPr>
          <w:rFonts w:ascii="Times New Roman" w:hAnsi="Times New Roman" w:cs="Times New Roman"/>
          <w:sz w:val="24"/>
          <w:szCs w:val="24"/>
          <w:lang w:val="en-US"/>
        </w:rPr>
        <w:t>Eoarchean</w:t>
      </w:r>
      <w:proofErr w:type="spellEnd"/>
      <w:r w:rsidRPr="00AD296B">
        <w:rPr>
          <w:rFonts w:ascii="Times New Roman" w:hAnsi="Times New Roman" w:cs="Times New Roman"/>
          <w:sz w:val="24"/>
          <w:szCs w:val="24"/>
          <w:lang w:val="en-US"/>
        </w:rPr>
        <w:t xml:space="preserve"> Era after a geological </w:t>
      </w:r>
      <w:r w:rsidRPr="002E3E3E">
        <w:rPr>
          <w:rFonts w:ascii="Times New Roman" w:hAnsi="Times New Roman" w:cs="Times New Roman"/>
          <w:sz w:val="24"/>
          <w:szCs w:val="24"/>
          <w:lang w:val="en-US"/>
        </w:rPr>
        <w:t>crust</w:t>
      </w:r>
      <w:r w:rsidRPr="00AD296B">
        <w:rPr>
          <w:rFonts w:ascii="Times New Roman" w:hAnsi="Times New Roman" w:cs="Times New Roman"/>
          <w:sz w:val="24"/>
          <w:szCs w:val="24"/>
          <w:lang w:val="en-US"/>
        </w:rPr>
        <w:t xml:space="preserve"> started to solidify following the earlier molten </w:t>
      </w:r>
      <w:r w:rsidRPr="002E3E3E">
        <w:rPr>
          <w:rFonts w:ascii="Times New Roman" w:hAnsi="Times New Roman" w:cs="Times New Roman"/>
          <w:sz w:val="24"/>
          <w:szCs w:val="24"/>
          <w:lang w:val="en-US"/>
        </w:rPr>
        <w:t>Hadean</w:t>
      </w:r>
      <w:r w:rsidRPr="00AD296B">
        <w:rPr>
          <w:rFonts w:ascii="Times New Roman" w:hAnsi="Times New Roman" w:cs="Times New Roman"/>
          <w:sz w:val="24"/>
          <w:szCs w:val="24"/>
          <w:lang w:val="en-US"/>
        </w:rPr>
        <w:t xml:space="preserve"> Eon. There are </w:t>
      </w:r>
      <w:r w:rsidRPr="002E3E3E">
        <w:rPr>
          <w:rFonts w:ascii="Times New Roman" w:hAnsi="Times New Roman" w:cs="Times New Roman"/>
          <w:sz w:val="24"/>
          <w:szCs w:val="24"/>
          <w:lang w:val="en-US"/>
        </w:rPr>
        <w:t>microbial mat</w:t>
      </w:r>
      <w:r w:rsidRPr="00AD296B">
        <w:rPr>
          <w:rFonts w:ascii="Times New Roman" w:hAnsi="Times New Roman" w:cs="Times New Roman"/>
          <w:sz w:val="24"/>
          <w:szCs w:val="24"/>
          <w:lang w:val="en-US"/>
        </w:rPr>
        <w:t xml:space="preserve"> </w:t>
      </w:r>
      <w:r w:rsidRPr="002E3E3E">
        <w:rPr>
          <w:rFonts w:ascii="Times New Roman" w:hAnsi="Times New Roman" w:cs="Times New Roman"/>
          <w:sz w:val="24"/>
          <w:szCs w:val="24"/>
          <w:lang w:val="en-US"/>
        </w:rPr>
        <w:t>fossils</w:t>
      </w:r>
      <w:r w:rsidRPr="00AD296B">
        <w:rPr>
          <w:rFonts w:ascii="Times New Roman" w:hAnsi="Times New Roman" w:cs="Times New Roman"/>
          <w:sz w:val="24"/>
          <w:szCs w:val="24"/>
          <w:lang w:val="en-US"/>
        </w:rPr>
        <w:t xml:space="preserve"> found in 3.48 billion-year-old </w:t>
      </w:r>
      <w:r w:rsidRPr="002E3E3E">
        <w:rPr>
          <w:rFonts w:ascii="Times New Roman" w:hAnsi="Times New Roman" w:cs="Times New Roman"/>
          <w:sz w:val="24"/>
          <w:szCs w:val="24"/>
          <w:lang w:val="en-US"/>
        </w:rPr>
        <w:t>sandstone</w:t>
      </w:r>
      <w:r w:rsidRPr="00AD296B">
        <w:rPr>
          <w:rFonts w:ascii="Times New Roman" w:hAnsi="Times New Roman" w:cs="Times New Roman"/>
          <w:sz w:val="24"/>
          <w:szCs w:val="24"/>
          <w:lang w:val="en-US"/>
        </w:rPr>
        <w:t xml:space="preserve"> discovered in </w:t>
      </w:r>
      <w:r w:rsidRPr="002E3E3E">
        <w:rPr>
          <w:rFonts w:ascii="Times New Roman" w:hAnsi="Times New Roman" w:cs="Times New Roman"/>
          <w:sz w:val="24"/>
          <w:szCs w:val="24"/>
          <w:lang w:val="en-US"/>
        </w:rPr>
        <w:t>Western Australia</w:t>
      </w:r>
      <w:r w:rsidRPr="00AD296B">
        <w:rPr>
          <w:rFonts w:ascii="Times New Roman" w:hAnsi="Times New Roman" w:cs="Times New Roman"/>
          <w:sz w:val="24"/>
          <w:szCs w:val="24"/>
          <w:lang w:val="en-US"/>
        </w:rPr>
        <w:t xml:space="preserve">. Other early physical evidence of a </w:t>
      </w:r>
      <w:r w:rsidRPr="002E3E3E">
        <w:rPr>
          <w:rFonts w:ascii="Times New Roman" w:hAnsi="Times New Roman" w:cs="Times New Roman"/>
          <w:sz w:val="24"/>
          <w:szCs w:val="24"/>
          <w:lang w:val="en-US"/>
        </w:rPr>
        <w:t>biogenic substance</w:t>
      </w:r>
      <w:r w:rsidRPr="00AD296B">
        <w:rPr>
          <w:rFonts w:ascii="Times New Roman" w:hAnsi="Times New Roman" w:cs="Times New Roman"/>
          <w:sz w:val="24"/>
          <w:szCs w:val="24"/>
          <w:lang w:val="en-US"/>
        </w:rPr>
        <w:t xml:space="preserve"> is </w:t>
      </w:r>
      <w:r w:rsidRPr="002E3E3E">
        <w:rPr>
          <w:rFonts w:ascii="Times New Roman" w:hAnsi="Times New Roman" w:cs="Times New Roman"/>
          <w:sz w:val="24"/>
          <w:szCs w:val="24"/>
          <w:lang w:val="en-US"/>
        </w:rPr>
        <w:t>graphite</w:t>
      </w:r>
      <w:r w:rsidRPr="00AD296B">
        <w:rPr>
          <w:rFonts w:ascii="Times New Roman" w:hAnsi="Times New Roman" w:cs="Times New Roman"/>
          <w:sz w:val="24"/>
          <w:szCs w:val="24"/>
          <w:lang w:val="en-US"/>
        </w:rPr>
        <w:t xml:space="preserve"> in 3.7 billion-year-old </w:t>
      </w:r>
      <w:r w:rsidRPr="002E3E3E">
        <w:rPr>
          <w:rFonts w:ascii="Times New Roman" w:hAnsi="Times New Roman" w:cs="Times New Roman"/>
          <w:sz w:val="24"/>
          <w:szCs w:val="24"/>
          <w:lang w:val="en-US"/>
        </w:rPr>
        <w:t>meta-sedimentary rocks</w:t>
      </w:r>
      <w:r w:rsidRPr="00AD296B">
        <w:rPr>
          <w:rFonts w:ascii="Times New Roman" w:hAnsi="Times New Roman" w:cs="Times New Roman"/>
          <w:sz w:val="24"/>
          <w:szCs w:val="24"/>
          <w:lang w:val="en-US"/>
        </w:rPr>
        <w:t xml:space="preserve"> discovered in </w:t>
      </w:r>
      <w:r w:rsidRPr="002E3E3E">
        <w:rPr>
          <w:rFonts w:ascii="Times New Roman" w:hAnsi="Times New Roman" w:cs="Times New Roman"/>
          <w:sz w:val="24"/>
          <w:szCs w:val="24"/>
          <w:lang w:val="en-US"/>
        </w:rPr>
        <w:t>Western Greenland</w:t>
      </w:r>
      <w:r w:rsidRPr="00AD296B">
        <w:rPr>
          <w:rFonts w:ascii="Times New Roman" w:hAnsi="Times New Roman" w:cs="Times New Roman"/>
          <w:sz w:val="24"/>
          <w:szCs w:val="24"/>
          <w:lang w:val="en-US"/>
        </w:rPr>
        <w:t xml:space="preserve">. More recently, in 2015, "remains of </w:t>
      </w:r>
      <w:r w:rsidRPr="002E3E3E">
        <w:rPr>
          <w:rFonts w:ascii="Times New Roman" w:hAnsi="Times New Roman" w:cs="Times New Roman"/>
          <w:sz w:val="24"/>
          <w:szCs w:val="24"/>
          <w:lang w:val="en-US"/>
        </w:rPr>
        <w:t>biotic life</w:t>
      </w:r>
      <w:r w:rsidRPr="00AD296B">
        <w:rPr>
          <w:rFonts w:ascii="Times New Roman" w:hAnsi="Times New Roman" w:cs="Times New Roman"/>
          <w:sz w:val="24"/>
          <w:szCs w:val="24"/>
          <w:lang w:val="en-US"/>
        </w:rPr>
        <w:t xml:space="preserve">" were found in 4.1 billion-year-old rocks in Western Australia. According to one of the researchers, "If life arose relatively quickly on </w:t>
      </w:r>
      <w:proofErr w:type="gramStart"/>
      <w:r w:rsidRPr="00AD296B">
        <w:rPr>
          <w:rFonts w:ascii="Times New Roman" w:hAnsi="Times New Roman" w:cs="Times New Roman"/>
          <w:sz w:val="24"/>
          <w:szCs w:val="24"/>
          <w:lang w:val="en-US"/>
        </w:rPr>
        <w:t>Earth ..</w:t>
      </w:r>
      <w:proofErr w:type="gramEnd"/>
      <w:r w:rsidRPr="00AD296B">
        <w:rPr>
          <w:rFonts w:ascii="Times New Roman" w:hAnsi="Times New Roman" w:cs="Times New Roman"/>
          <w:sz w:val="24"/>
          <w:szCs w:val="24"/>
          <w:lang w:val="en-US"/>
        </w:rPr>
        <w:t xml:space="preserve"> </w:t>
      </w:r>
      <w:proofErr w:type="gramStart"/>
      <w:r w:rsidRPr="00AD296B">
        <w:rPr>
          <w:rFonts w:ascii="Times New Roman" w:hAnsi="Times New Roman" w:cs="Times New Roman"/>
          <w:sz w:val="24"/>
          <w:szCs w:val="24"/>
          <w:lang w:val="en-US"/>
        </w:rPr>
        <w:t>then</w:t>
      </w:r>
      <w:proofErr w:type="gramEnd"/>
      <w:r w:rsidRPr="00AD296B">
        <w:rPr>
          <w:rFonts w:ascii="Times New Roman" w:hAnsi="Times New Roman" w:cs="Times New Roman"/>
          <w:sz w:val="24"/>
          <w:szCs w:val="24"/>
          <w:lang w:val="en-US"/>
        </w:rPr>
        <w:t xml:space="preserve"> it could be common in the </w:t>
      </w:r>
      <w:r w:rsidRPr="002E3E3E">
        <w:rPr>
          <w:rFonts w:ascii="Times New Roman" w:hAnsi="Times New Roman" w:cs="Times New Roman"/>
          <w:sz w:val="24"/>
          <w:szCs w:val="24"/>
          <w:lang w:val="en-US"/>
        </w:rPr>
        <w:t>universe</w:t>
      </w:r>
      <w:r w:rsidRPr="00AD296B">
        <w:rPr>
          <w:rFonts w:ascii="Times New Roman" w:hAnsi="Times New Roman" w:cs="Times New Roman"/>
          <w:sz w:val="24"/>
          <w:szCs w:val="24"/>
          <w:lang w:val="en-US"/>
        </w:rPr>
        <w:t>."</w:t>
      </w:r>
    </w:p>
    <w:p w:rsidR="004C70ED" w:rsidRPr="00AD296B" w:rsidRDefault="004C70ED" w:rsidP="004C70ED">
      <w:pPr>
        <w:spacing w:after="240" w:line="312" w:lineRule="auto"/>
        <w:ind w:firstLine="709"/>
        <w:rPr>
          <w:rFonts w:ascii="Times New Roman" w:hAnsi="Times New Roman" w:cs="Times New Roman"/>
          <w:sz w:val="24"/>
          <w:szCs w:val="24"/>
          <w:lang w:val="en-US"/>
        </w:rPr>
      </w:pPr>
      <w:r w:rsidRPr="00AD296B">
        <w:rPr>
          <w:rFonts w:ascii="Times New Roman" w:hAnsi="Times New Roman" w:cs="Times New Roman"/>
          <w:sz w:val="24"/>
          <w:szCs w:val="24"/>
          <w:lang w:val="en-US"/>
        </w:rPr>
        <w:lastRenderedPageBreak/>
        <w:t xml:space="preserve">Since </w:t>
      </w:r>
      <w:r w:rsidR="001F2045">
        <w:fldChar w:fldCharType="begin"/>
      </w:r>
      <w:r w:rsidR="001F2045" w:rsidRPr="00ED681C">
        <w:rPr>
          <w:lang w:val="en-US"/>
        </w:rPr>
        <w:instrText xml:space="preserve"> HY</w:instrText>
      </w:r>
      <w:r w:rsidR="001F2045" w:rsidRPr="00ED681C">
        <w:rPr>
          <w:lang w:val="en-US"/>
        </w:rPr>
        <w:instrText xml:space="preserve">PERLINK "https://en.wikipedia.org/wiki/Abiogenesis" \o "Abiogenesis" </w:instrText>
      </w:r>
      <w:r w:rsidR="001F2045">
        <w:fldChar w:fldCharType="separate"/>
      </w:r>
      <w:r w:rsidRPr="00AD296B">
        <w:rPr>
          <w:rStyle w:val="-"/>
          <w:rFonts w:ascii="Times New Roman" w:hAnsi="Times New Roman" w:cs="Times New Roman"/>
          <w:color w:val="auto"/>
          <w:sz w:val="24"/>
          <w:szCs w:val="24"/>
          <w:u w:val="none"/>
          <w:lang w:val="en-US"/>
        </w:rPr>
        <w:t>life began on Earth</w:t>
      </w:r>
      <w:r w:rsidR="001F2045">
        <w:rPr>
          <w:rStyle w:val="-"/>
          <w:rFonts w:ascii="Times New Roman" w:hAnsi="Times New Roman" w:cs="Times New Roman"/>
          <w:color w:val="auto"/>
          <w:sz w:val="24"/>
          <w:szCs w:val="24"/>
          <w:u w:val="none"/>
          <w:lang w:val="en-US"/>
        </w:rPr>
        <w:fldChar w:fldCharType="end"/>
      </w:r>
      <w:r w:rsidRPr="00AD296B">
        <w:rPr>
          <w:rFonts w:ascii="Times New Roman" w:hAnsi="Times New Roman" w:cs="Times New Roman"/>
          <w:sz w:val="24"/>
          <w:szCs w:val="24"/>
          <w:lang w:val="en-US"/>
        </w:rPr>
        <w:t xml:space="preserve">, five major </w:t>
      </w:r>
      <w:r w:rsidR="001F2045">
        <w:fldChar w:fldCharType="begin"/>
      </w:r>
      <w:r w:rsidR="001F2045" w:rsidRPr="00ED681C">
        <w:rPr>
          <w:lang w:val="en-US"/>
        </w:rPr>
        <w:instrText xml:space="preserve"> HYPERLINK "https://en.wikipedia.org/wiki/Mass_extinctions" \o "Mass extinctions" </w:instrText>
      </w:r>
      <w:r w:rsidR="001F2045">
        <w:fldChar w:fldCharType="separate"/>
      </w:r>
      <w:r w:rsidRPr="00AD296B">
        <w:rPr>
          <w:rStyle w:val="-"/>
          <w:rFonts w:ascii="Times New Roman" w:hAnsi="Times New Roman" w:cs="Times New Roman"/>
          <w:color w:val="auto"/>
          <w:sz w:val="24"/>
          <w:szCs w:val="24"/>
          <w:u w:val="none"/>
          <w:lang w:val="en-US"/>
        </w:rPr>
        <w:t>mass extinctions</w:t>
      </w:r>
      <w:r w:rsidR="001F2045">
        <w:rPr>
          <w:rStyle w:val="-"/>
          <w:rFonts w:ascii="Times New Roman" w:hAnsi="Times New Roman" w:cs="Times New Roman"/>
          <w:color w:val="auto"/>
          <w:sz w:val="24"/>
          <w:szCs w:val="24"/>
          <w:u w:val="none"/>
          <w:lang w:val="en-US"/>
        </w:rPr>
        <w:fldChar w:fldCharType="end"/>
      </w:r>
      <w:r w:rsidRPr="00AD296B">
        <w:rPr>
          <w:rFonts w:ascii="Times New Roman" w:hAnsi="Times New Roman" w:cs="Times New Roman"/>
          <w:sz w:val="24"/>
          <w:szCs w:val="24"/>
          <w:lang w:val="en-US"/>
        </w:rPr>
        <w:t xml:space="preserve"> and several minor events have led to large and sudden drops in biodiversity. The </w:t>
      </w:r>
      <w:r w:rsidR="001F2045">
        <w:fldChar w:fldCharType="begin"/>
      </w:r>
      <w:r w:rsidR="001F2045" w:rsidRPr="00ED681C">
        <w:rPr>
          <w:lang w:val="en-US"/>
        </w:rPr>
        <w:instrText xml:space="preserve"> HYPERLINK "https://en.wikipedia.org/wiki/Phanerozoic" \o "Phanerozoic" </w:instrText>
      </w:r>
      <w:r w:rsidR="001F2045">
        <w:fldChar w:fldCharType="separate"/>
      </w:r>
      <w:r w:rsidRPr="00AD296B">
        <w:rPr>
          <w:rStyle w:val="-"/>
          <w:rFonts w:ascii="Times New Roman" w:hAnsi="Times New Roman" w:cs="Times New Roman"/>
          <w:color w:val="auto"/>
          <w:sz w:val="24"/>
          <w:szCs w:val="24"/>
          <w:u w:val="none"/>
          <w:lang w:val="en-US"/>
        </w:rPr>
        <w:t>Phanerozoic</w:t>
      </w:r>
      <w:r w:rsidR="001F2045">
        <w:rPr>
          <w:rStyle w:val="-"/>
          <w:rFonts w:ascii="Times New Roman" w:hAnsi="Times New Roman" w:cs="Times New Roman"/>
          <w:color w:val="auto"/>
          <w:sz w:val="24"/>
          <w:szCs w:val="24"/>
          <w:u w:val="none"/>
          <w:lang w:val="en-US"/>
        </w:rPr>
        <w:fldChar w:fldCharType="end"/>
      </w:r>
      <w:r w:rsidRPr="00AD296B">
        <w:rPr>
          <w:rFonts w:ascii="Times New Roman" w:hAnsi="Times New Roman" w:cs="Times New Roman"/>
          <w:sz w:val="24"/>
          <w:szCs w:val="24"/>
          <w:lang w:val="en-US"/>
        </w:rPr>
        <w:t xml:space="preserve"> eon (the last 540 million years) marked a rapid growth in biodiversity via the </w:t>
      </w:r>
      <w:r w:rsidR="001F2045">
        <w:fldChar w:fldCharType="begin"/>
      </w:r>
      <w:r w:rsidR="001F2045" w:rsidRPr="00ED681C">
        <w:rPr>
          <w:lang w:val="en-US"/>
        </w:rPr>
        <w:instrText xml:space="preserve"> HYPERLINK "https://en.wikipedia.org/wiki/Cambrian_explosio</w:instrText>
      </w:r>
      <w:r w:rsidR="001F2045" w:rsidRPr="00ED681C">
        <w:rPr>
          <w:lang w:val="en-US"/>
        </w:rPr>
        <w:instrText xml:space="preserve">n" \o "Cambrian explosion" </w:instrText>
      </w:r>
      <w:r w:rsidR="001F2045">
        <w:fldChar w:fldCharType="separate"/>
      </w:r>
      <w:r w:rsidRPr="00AD296B">
        <w:rPr>
          <w:rStyle w:val="-"/>
          <w:rFonts w:ascii="Times New Roman" w:hAnsi="Times New Roman" w:cs="Times New Roman"/>
          <w:color w:val="auto"/>
          <w:sz w:val="24"/>
          <w:szCs w:val="24"/>
          <w:u w:val="none"/>
          <w:lang w:val="en-US"/>
        </w:rPr>
        <w:t>Cambrian explosion</w:t>
      </w:r>
      <w:r w:rsidR="001F2045">
        <w:rPr>
          <w:rStyle w:val="-"/>
          <w:rFonts w:ascii="Times New Roman" w:hAnsi="Times New Roman" w:cs="Times New Roman"/>
          <w:color w:val="auto"/>
          <w:sz w:val="24"/>
          <w:szCs w:val="24"/>
          <w:u w:val="none"/>
          <w:lang w:val="en-US"/>
        </w:rPr>
        <w:fldChar w:fldCharType="end"/>
      </w:r>
      <w:r w:rsidRPr="00AD296B">
        <w:rPr>
          <w:rFonts w:ascii="Times New Roman" w:hAnsi="Times New Roman" w:cs="Times New Roman"/>
          <w:sz w:val="24"/>
          <w:szCs w:val="24"/>
          <w:lang w:val="en-US"/>
        </w:rPr>
        <w:t xml:space="preserve">—a period during which the majority of </w:t>
      </w:r>
      <w:hyperlink r:id="rId138" w:tooltip="Multicellular organism" w:history="1">
        <w:r w:rsidRPr="00AD296B">
          <w:rPr>
            <w:rStyle w:val="-"/>
            <w:rFonts w:ascii="Times New Roman" w:hAnsi="Times New Roman" w:cs="Times New Roman"/>
            <w:color w:val="auto"/>
            <w:sz w:val="24"/>
            <w:szCs w:val="24"/>
            <w:u w:val="none"/>
            <w:lang w:val="en-US"/>
          </w:rPr>
          <w:t>multicellular</w:t>
        </w:r>
      </w:hyperlink>
      <w:r w:rsidRPr="00AD296B">
        <w:rPr>
          <w:rFonts w:ascii="Times New Roman" w:hAnsi="Times New Roman" w:cs="Times New Roman"/>
          <w:sz w:val="24"/>
          <w:szCs w:val="24"/>
          <w:lang w:val="en-US"/>
        </w:rPr>
        <w:t xml:space="preserve"> </w:t>
      </w:r>
      <w:hyperlink r:id="rId139" w:tooltip="Phylum" w:history="1">
        <w:r w:rsidRPr="00AD296B">
          <w:rPr>
            <w:rStyle w:val="-"/>
            <w:rFonts w:ascii="Times New Roman" w:hAnsi="Times New Roman" w:cs="Times New Roman"/>
            <w:color w:val="auto"/>
            <w:sz w:val="24"/>
            <w:szCs w:val="24"/>
            <w:u w:val="none"/>
            <w:lang w:val="en-US"/>
          </w:rPr>
          <w:t>phyla</w:t>
        </w:r>
      </w:hyperlink>
      <w:r w:rsidRPr="00AD296B">
        <w:rPr>
          <w:rFonts w:ascii="Times New Roman" w:hAnsi="Times New Roman" w:cs="Times New Roman"/>
          <w:sz w:val="24"/>
          <w:szCs w:val="24"/>
          <w:lang w:val="en-US"/>
        </w:rPr>
        <w:t xml:space="preserve"> first appeared.</w:t>
      </w:r>
      <w:hyperlink r:id="rId140" w:anchor="cite_note-34" w:history="1"/>
      <w:r w:rsidRPr="00AD296B">
        <w:rPr>
          <w:rFonts w:ascii="Times New Roman" w:hAnsi="Times New Roman" w:cs="Times New Roman"/>
          <w:sz w:val="24"/>
          <w:szCs w:val="24"/>
          <w:lang w:val="en-US"/>
        </w:rPr>
        <w:t xml:space="preserve"> The next 400 million years included repeated, massive </w:t>
      </w:r>
      <w:hyperlink r:id="rId141" w:tooltip="Biodiversity loss" w:history="1">
        <w:r w:rsidRPr="00AD296B">
          <w:rPr>
            <w:rStyle w:val="-"/>
            <w:rFonts w:ascii="Times New Roman" w:hAnsi="Times New Roman" w:cs="Times New Roman"/>
            <w:color w:val="auto"/>
            <w:sz w:val="24"/>
            <w:szCs w:val="24"/>
            <w:u w:val="none"/>
            <w:lang w:val="en-US"/>
          </w:rPr>
          <w:t>biodiversity losses</w:t>
        </w:r>
      </w:hyperlink>
      <w:r w:rsidRPr="00AD296B">
        <w:rPr>
          <w:rFonts w:ascii="Times New Roman" w:hAnsi="Times New Roman" w:cs="Times New Roman"/>
          <w:sz w:val="24"/>
          <w:szCs w:val="24"/>
          <w:lang w:val="en-US"/>
        </w:rPr>
        <w:t xml:space="preserve"> classified as </w:t>
      </w:r>
      <w:hyperlink r:id="rId142" w:tooltip="Mass extinction" w:history="1">
        <w:r w:rsidRPr="00AD296B">
          <w:rPr>
            <w:rStyle w:val="-"/>
            <w:rFonts w:ascii="Times New Roman" w:hAnsi="Times New Roman" w:cs="Times New Roman"/>
            <w:color w:val="auto"/>
            <w:sz w:val="24"/>
            <w:szCs w:val="24"/>
            <w:u w:val="none"/>
            <w:lang w:val="en-US"/>
          </w:rPr>
          <w:t>mass extinction</w:t>
        </w:r>
      </w:hyperlink>
      <w:r w:rsidRPr="00AD296B">
        <w:rPr>
          <w:rFonts w:ascii="Times New Roman" w:hAnsi="Times New Roman" w:cs="Times New Roman"/>
          <w:sz w:val="24"/>
          <w:szCs w:val="24"/>
          <w:lang w:val="en-US"/>
        </w:rPr>
        <w:t xml:space="preserve"> events. In the </w:t>
      </w:r>
      <w:hyperlink r:id="rId143" w:tooltip="Carboniferous" w:history="1">
        <w:r w:rsidRPr="00AD296B">
          <w:rPr>
            <w:rStyle w:val="-"/>
            <w:rFonts w:ascii="Times New Roman" w:hAnsi="Times New Roman" w:cs="Times New Roman"/>
            <w:color w:val="auto"/>
            <w:sz w:val="24"/>
            <w:szCs w:val="24"/>
            <w:u w:val="none"/>
            <w:lang w:val="en-US"/>
          </w:rPr>
          <w:t>Carboniferous</w:t>
        </w:r>
      </w:hyperlink>
      <w:r w:rsidRPr="00AD296B">
        <w:rPr>
          <w:rFonts w:ascii="Times New Roman" w:hAnsi="Times New Roman" w:cs="Times New Roman"/>
          <w:sz w:val="24"/>
          <w:szCs w:val="24"/>
          <w:lang w:val="en-US"/>
        </w:rPr>
        <w:t xml:space="preserve">, </w:t>
      </w:r>
      <w:hyperlink r:id="rId144" w:tooltip="Rainforest collapse" w:history="1">
        <w:r w:rsidRPr="00AD296B">
          <w:rPr>
            <w:rStyle w:val="-"/>
            <w:rFonts w:ascii="Times New Roman" w:hAnsi="Times New Roman" w:cs="Times New Roman"/>
            <w:color w:val="auto"/>
            <w:sz w:val="24"/>
            <w:szCs w:val="24"/>
            <w:u w:val="none"/>
            <w:lang w:val="en-US"/>
          </w:rPr>
          <w:t>rainforest collapse</w:t>
        </w:r>
      </w:hyperlink>
      <w:r w:rsidRPr="00AD296B">
        <w:rPr>
          <w:rFonts w:ascii="Times New Roman" w:hAnsi="Times New Roman" w:cs="Times New Roman"/>
          <w:sz w:val="24"/>
          <w:szCs w:val="24"/>
          <w:lang w:val="en-US"/>
        </w:rPr>
        <w:t xml:space="preserve"> led to a great loss of </w:t>
      </w:r>
      <w:hyperlink r:id="rId145" w:tooltip="Plant" w:history="1">
        <w:r w:rsidRPr="00AD296B">
          <w:rPr>
            <w:rStyle w:val="-"/>
            <w:rFonts w:ascii="Times New Roman" w:hAnsi="Times New Roman" w:cs="Times New Roman"/>
            <w:color w:val="auto"/>
            <w:sz w:val="24"/>
            <w:szCs w:val="24"/>
            <w:u w:val="none"/>
            <w:lang w:val="en-US"/>
          </w:rPr>
          <w:t>plant</w:t>
        </w:r>
      </w:hyperlink>
      <w:r w:rsidRPr="00AD296B">
        <w:rPr>
          <w:rFonts w:ascii="Times New Roman" w:hAnsi="Times New Roman" w:cs="Times New Roman"/>
          <w:sz w:val="24"/>
          <w:szCs w:val="24"/>
          <w:lang w:val="en-US"/>
        </w:rPr>
        <w:t xml:space="preserve"> and </w:t>
      </w:r>
      <w:hyperlink r:id="rId146" w:tooltip="Animal" w:history="1">
        <w:r w:rsidRPr="00AD296B">
          <w:rPr>
            <w:rStyle w:val="-"/>
            <w:rFonts w:ascii="Times New Roman" w:hAnsi="Times New Roman" w:cs="Times New Roman"/>
            <w:color w:val="auto"/>
            <w:sz w:val="24"/>
            <w:szCs w:val="24"/>
            <w:u w:val="none"/>
            <w:lang w:val="en-US"/>
          </w:rPr>
          <w:t>animal</w:t>
        </w:r>
      </w:hyperlink>
      <w:r w:rsidRPr="00AD296B">
        <w:rPr>
          <w:rFonts w:ascii="Times New Roman" w:hAnsi="Times New Roman" w:cs="Times New Roman"/>
          <w:sz w:val="24"/>
          <w:szCs w:val="24"/>
          <w:lang w:val="en-US"/>
        </w:rPr>
        <w:t xml:space="preserve"> life. The </w:t>
      </w:r>
      <w:hyperlink r:id="rId147" w:tooltip="Permian–Triassic extinction event" w:history="1">
        <w:r w:rsidRPr="00AD296B">
          <w:rPr>
            <w:rStyle w:val="-"/>
            <w:rFonts w:ascii="Times New Roman" w:hAnsi="Times New Roman" w:cs="Times New Roman"/>
            <w:color w:val="auto"/>
            <w:sz w:val="24"/>
            <w:szCs w:val="24"/>
            <w:u w:val="none"/>
            <w:lang w:val="en-US"/>
          </w:rPr>
          <w:t>Permian–Triassic extinction event</w:t>
        </w:r>
      </w:hyperlink>
      <w:r w:rsidRPr="00AD296B">
        <w:rPr>
          <w:rFonts w:ascii="Times New Roman" w:hAnsi="Times New Roman" w:cs="Times New Roman"/>
          <w:sz w:val="24"/>
          <w:szCs w:val="24"/>
          <w:lang w:val="en-US"/>
        </w:rPr>
        <w:t xml:space="preserve">, 251 million years ago, was the worst; vertebrate recovery took 30 million years. The most recent, the </w:t>
      </w:r>
      <w:hyperlink r:id="rId148" w:tooltip="Cretaceous–Paleogene extinction event" w:history="1">
        <w:r w:rsidRPr="00AD296B">
          <w:rPr>
            <w:rStyle w:val="-"/>
            <w:rFonts w:ascii="Times New Roman" w:hAnsi="Times New Roman" w:cs="Times New Roman"/>
            <w:color w:val="auto"/>
            <w:sz w:val="24"/>
            <w:szCs w:val="24"/>
            <w:u w:val="none"/>
            <w:lang w:val="en-US"/>
          </w:rPr>
          <w:t>Cretaceous–Paleogene extinction event</w:t>
        </w:r>
      </w:hyperlink>
      <w:r w:rsidRPr="00AD296B">
        <w:rPr>
          <w:rFonts w:ascii="Times New Roman" w:hAnsi="Times New Roman" w:cs="Times New Roman"/>
          <w:sz w:val="24"/>
          <w:szCs w:val="24"/>
          <w:lang w:val="en-US"/>
        </w:rPr>
        <w:t xml:space="preserve">, occurred 65 million years ago and has often attracted more attention than others because it resulted in the extinction of the </w:t>
      </w:r>
      <w:hyperlink r:id="rId149" w:tooltip="Dinosaur" w:history="1">
        <w:r w:rsidRPr="00AD296B">
          <w:rPr>
            <w:rStyle w:val="-"/>
            <w:rFonts w:ascii="Times New Roman" w:hAnsi="Times New Roman" w:cs="Times New Roman"/>
            <w:color w:val="auto"/>
            <w:sz w:val="24"/>
            <w:szCs w:val="24"/>
            <w:u w:val="none"/>
            <w:lang w:val="en-US"/>
          </w:rPr>
          <w:t>dinosaurs</w:t>
        </w:r>
      </w:hyperlink>
      <w:r w:rsidRPr="00AD296B">
        <w:rPr>
          <w:rFonts w:ascii="Times New Roman" w:hAnsi="Times New Roman" w:cs="Times New Roman"/>
          <w:sz w:val="24"/>
          <w:szCs w:val="24"/>
          <w:lang w:val="en-US"/>
        </w:rPr>
        <w:t>.</w:t>
      </w:r>
    </w:p>
    <w:p w:rsidR="00D963E8" w:rsidRPr="006008D0" w:rsidRDefault="004C70ED" w:rsidP="00D963E8">
      <w:pPr>
        <w:spacing w:after="240" w:line="312" w:lineRule="auto"/>
        <w:ind w:firstLine="709"/>
        <w:rPr>
          <w:rStyle w:val="-"/>
          <w:rFonts w:ascii="Times New Roman" w:hAnsi="Times New Roman" w:cs="Times New Roman"/>
          <w:color w:val="auto"/>
          <w:sz w:val="24"/>
          <w:szCs w:val="24"/>
          <w:u w:val="none"/>
          <w:lang w:val="en-US"/>
        </w:rPr>
        <w:sectPr w:rsidR="00D963E8" w:rsidRPr="006008D0" w:rsidSect="00957530">
          <w:headerReference w:type="default" r:id="rId150"/>
          <w:footerReference w:type="default" r:id="rId151"/>
          <w:pgSz w:w="11906" w:h="16838"/>
          <w:pgMar w:top="1418" w:right="1418" w:bottom="1418" w:left="1418" w:header="709" w:footer="709" w:gutter="0"/>
          <w:cols w:space="708"/>
          <w:docGrid w:linePitch="360"/>
        </w:sectPr>
      </w:pPr>
      <w:r w:rsidRPr="00051177">
        <w:rPr>
          <w:rFonts w:ascii="Times New Roman" w:hAnsi="Times New Roman" w:cs="Times New Roman"/>
          <w:sz w:val="24"/>
          <w:szCs w:val="24"/>
          <w:lang w:val="en-US"/>
        </w:rPr>
        <w:t xml:space="preserve">The period since the emergence of </w:t>
      </w:r>
      <w:hyperlink r:id="rId152" w:tooltip="Humans" w:history="1">
        <w:r w:rsidRPr="00051177">
          <w:rPr>
            <w:rStyle w:val="-"/>
            <w:rFonts w:ascii="Times New Roman" w:hAnsi="Times New Roman" w:cs="Times New Roman"/>
            <w:color w:val="auto"/>
            <w:sz w:val="24"/>
            <w:szCs w:val="24"/>
            <w:u w:val="none"/>
            <w:lang w:val="en-US"/>
          </w:rPr>
          <w:t>humans</w:t>
        </w:r>
      </w:hyperlink>
      <w:r w:rsidRPr="00051177">
        <w:rPr>
          <w:rFonts w:ascii="Times New Roman" w:hAnsi="Times New Roman" w:cs="Times New Roman"/>
          <w:sz w:val="24"/>
          <w:szCs w:val="24"/>
          <w:lang w:val="en-US"/>
        </w:rPr>
        <w:t xml:space="preserve"> has displayed an ongoing biodiversity reduction and an accompanying loss of </w:t>
      </w:r>
      <w:hyperlink r:id="rId153" w:tooltip="Genetic diversity" w:history="1">
        <w:r w:rsidRPr="00051177">
          <w:rPr>
            <w:rStyle w:val="-"/>
            <w:rFonts w:ascii="Times New Roman" w:hAnsi="Times New Roman" w:cs="Times New Roman"/>
            <w:color w:val="auto"/>
            <w:sz w:val="24"/>
            <w:szCs w:val="24"/>
            <w:u w:val="none"/>
            <w:lang w:val="en-US"/>
          </w:rPr>
          <w:t>genetic diversity</w:t>
        </w:r>
      </w:hyperlink>
      <w:r w:rsidRPr="00051177">
        <w:rPr>
          <w:rFonts w:ascii="Times New Roman" w:hAnsi="Times New Roman" w:cs="Times New Roman"/>
          <w:sz w:val="24"/>
          <w:szCs w:val="24"/>
          <w:lang w:val="en-US"/>
        </w:rPr>
        <w:t xml:space="preserve">. </w:t>
      </w:r>
      <w:r w:rsidRPr="00AD296B">
        <w:rPr>
          <w:rFonts w:ascii="Times New Roman" w:hAnsi="Times New Roman" w:cs="Times New Roman"/>
          <w:sz w:val="24"/>
          <w:szCs w:val="24"/>
          <w:lang w:val="en-US"/>
        </w:rPr>
        <w:t xml:space="preserve">Named the </w:t>
      </w:r>
      <w:hyperlink r:id="rId154" w:tooltip="Holocene extinction" w:history="1">
        <w:r w:rsidRPr="00AD296B">
          <w:rPr>
            <w:rStyle w:val="-"/>
            <w:rFonts w:ascii="Times New Roman" w:hAnsi="Times New Roman" w:cs="Times New Roman"/>
            <w:color w:val="auto"/>
            <w:sz w:val="24"/>
            <w:szCs w:val="24"/>
            <w:u w:val="none"/>
            <w:lang w:val="en-US"/>
          </w:rPr>
          <w:t>Holocene extinction</w:t>
        </w:r>
      </w:hyperlink>
      <w:r w:rsidRPr="00AD296B">
        <w:rPr>
          <w:rFonts w:ascii="Times New Roman" w:hAnsi="Times New Roman" w:cs="Times New Roman"/>
          <w:sz w:val="24"/>
          <w:szCs w:val="24"/>
          <w:lang w:val="en-US"/>
        </w:rPr>
        <w:t xml:space="preserve">, the reduction is caused primarily by </w:t>
      </w:r>
      <w:hyperlink r:id="rId155" w:tooltip="Human impact on the environment" w:history="1">
        <w:r w:rsidRPr="00AD296B">
          <w:rPr>
            <w:rStyle w:val="-"/>
            <w:rFonts w:ascii="Times New Roman" w:hAnsi="Times New Roman" w:cs="Times New Roman"/>
            <w:color w:val="auto"/>
            <w:sz w:val="24"/>
            <w:szCs w:val="24"/>
            <w:u w:val="none"/>
            <w:lang w:val="en-US"/>
          </w:rPr>
          <w:t>human impacts</w:t>
        </w:r>
      </w:hyperlink>
      <w:r w:rsidRPr="00AD296B">
        <w:rPr>
          <w:rFonts w:ascii="Times New Roman" w:hAnsi="Times New Roman" w:cs="Times New Roman"/>
          <w:sz w:val="24"/>
          <w:szCs w:val="24"/>
          <w:lang w:val="en-US"/>
        </w:rPr>
        <w:t xml:space="preserve">, particularly </w:t>
      </w:r>
      <w:hyperlink r:id="rId156" w:tooltip="Habitat (ecology)" w:history="1">
        <w:r w:rsidRPr="00AD296B">
          <w:rPr>
            <w:rStyle w:val="-"/>
            <w:rFonts w:ascii="Times New Roman" w:hAnsi="Times New Roman" w:cs="Times New Roman"/>
            <w:color w:val="auto"/>
            <w:sz w:val="24"/>
            <w:szCs w:val="24"/>
            <w:u w:val="none"/>
            <w:lang w:val="en-US"/>
          </w:rPr>
          <w:t>habitat</w:t>
        </w:r>
      </w:hyperlink>
      <w:r w:rsidRPr="00AD296B">
        <w:rPr>
          <w:rFonts w:ascii="Times New Roman" w:hAnsi="Times New Roman" w:cs="Times New Roman"/>
          <w:sz w:val="24"/>
          <w:szCs w:val="24"/>
          <w:lang w:val="en-US"/>
        </w:rPr>
        <w:t xml:space="preserve"> destruction. Conversely, biodiversity positively impacts </w:t>
      </w:r>
      <w:hyperlink r:id="rId157" w:tooltip="Health" w:history="1">
        <w:r w:rsidRPr="00AD296B">
          <w:rPr>
            <w:rStyle w:val="-"/>
            <w:rFonts w:ascii="Times New Roman" w:hAnsi="Times New Roman" w:cs="Times New Roman"/>
            <w:color w:val="auto"/>
            <w:sz w:val="24"/>
            <w:szCs w:val="24"/>
            <w:u w:val="none"/>
            <w:lang w:val="en-US"/>
          </w:rPr>
          <w:t>human health</w:t>
        </w:r>
      </w:hyperlink>
      <w:r w:rsidRPr="00AD296B">
        <w:rPr>
          <w:rFonts w:ascii="Times New Roman" w:hAnsi="Times New Roman" w:cs="Times New Roman"/>
          <w:sz w:val="24"/>
          <w:szCs w:val="24"/>
          <w:lang w:val="en-US"/>
        </w:rPr>
        <w:t xml:space="preserve"> in a number of ways, although a few negative effects are studied.</w:t>
      </w:r>
    </w:p>
    <w:p w:rsidR="00481D86" w:rsidRPr="0067432C" w:rsidRDefault="00481D86" w:rsidP="0067432C">
      <w:pPr>
        <w:pStyle w:val="1"/>
        <w:numPr>
          <w:ilvl w:val="0"/>
          <w:numId w:val="2"/>
        </w:numPr>
        <w:spacing w:before="0" w:after="380" w:line="312" w:lineRule="auto"/>
        <w:rPr>
          <w:rFonts w:ascii="Arial" w:hAnsi="Arial" w:cs="Arial"/>
          <w:color w:val="FF0000"/>
          <w:sz w:val="34"/>
          <w:szCs w:val="34"/>
          <w:lang w:val="en-US"/>
        </w:rPr>
      </w:pPr>
      <w:bookmarkStart w:id="26" w:name="_Toc509697292"/>
      <w:r w:rsidRPr="0067432C">
        <w:rPr>
          <w:rFonts w:ascii="Arial" w:hAnsi="Arial" w:cs="Arial"/>
          <w:color w:val="FF0000"/>
          <w:sz w:val="34"/>
          <w:szCs w:val="34"/>
          <w:lang w:val="en-US"/>
        </w:rPr>
        <w:lastRenderedPageBreak/>
        <w:t xml:space="preserve">Η </w:t>
      </w:r>
      <w:proofErr w:type="spellStart"/>
      <w:r w:rsidRPr="0067432C">
        <w:rPr>
          <w:rFonts w:ascii="Arial" w:hAnsi="Arial" w:cs="Arial"/>
          <w:color w:val="FF0000"/>
          <w:sz w:val="34"/>
          <w:szCs w:val="34"/>
          <w:lang w:val="en-US"/>
        </w:rPr>
        <w:t>οικογένειά</w:t>
      </w:r>
      <w:proofErr w:type="spellEnd"/>
      <w:r w:rsidRPr="0067432C">
        <w:rPr>
          <w:rFonts w:ascii="Arial" w:hAnsi="Arial" w:cs="Arial"/>
          <w:color w:val="FF0000"/>
          <w:sz w:val="34"/>
          <w:szCs w:val="34"/>
          <w:lang w:val="en-US"/>
        </w:rPr>
        <w:t xml:space="preserve"> </w:t>
      </w:r>
      <w:proofErr w:type="spellStart"/>
      <w:r w:rsidRPr="0067432C">
        <w:rPr>
          <w:rFonts w:ascii="Arial" w:hAnsi="Arial" w:cs="Arial"/>
          <w:color w:val="FF0000"/>
          <w:sz w:val="34"/>
          <w:szCs w:val="34"/>
          <w:lang w:val="en-US"/>
        </w:rPr>
        <w:t>μου</w:t>
      </w:r>
      <w:bookmarkEnd w:id="26"/>
      <w:proofErr w:type="spellEnd"/>
    </w:p>
    <w:p w:rsidR="00481D86" w:rsidRPr="00481D86" w:rsidRDefault="00523A86" w:rsidP="00481D86">
      <w:pPr>
        <w:spacing w:after="240" w:line="312" w:lineRule="auto"/>
        <w:rPr>
          <w:rFonts w:ascii="Times New Roman" w:hAnsi="Times New Roman" w:cs="Times New Roman"/>
          <w:sz w:val="24"/>
          <w:szCs w:val="24"/>
          <w:lang w:val="en-US"/>
        </w:rPr>
      </w:pPr>
      <w:r>
        <w:rPr>
          <w:rFonts w:ascii="Times New Roman" w:hAnsi="Times New Roman" w:cs="Times New Roman"/>
          <w:noProof/>
          <w:sz w:val="24"/>
          <w:szCs w:val="24"/>
          <w:lang w:eastAsia="el-GR"/>
        </w:rPr>
        <mc:AlternateContent>
          <mc:Choice Requires="wps">
            <w:drawing>
              <wp:anchor distT="0" distB="0" distL="114300" distR="114300" simplePos="0" relativeHeight="251661312" behindDoc="0" locked="0" layoutInCell="1" allowOverlap="1">
                <wp:simplePos x="0" y="0"/>
                <wp:positionH relativeFrom="column">
                  <wp:posOffset>2833370</wp:posOffset>
                </wp:positionH>
                <wp:positionV relativeFrom="paragraph">
                  <wp:posOffset>383539</wp:posOffset>
                </wp:positionV>
                <wp:extent cx="876300" cy="9525"/>
                <wp:effectExtent l="0" t="0" r="19050" b="28575"/>
                <wp:wrapNone/>
                <wp:docPr id="22" name="Ευθεία γραμμή σύνδεσης 22"/>
                <wp:cNvGraphicFramePr/>
                <a:graphic xmlns:a="http://schemas.openxmlformats.org/drawingml/2006/main">
                  <a:graphicData uri="http://schemas.microsoft.com/office/word/2010/wordprocessingShape">
                    <wps:wsp>
                      <wps:cNvCnPr/>
                      <wps:spPr>
                        <a:xfrm flipV="1">
                          <a:off x="0" y="0"/>
                          <a:ext cx="87630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361FA9" id="Ευθεία γραμμή σύνδεσης 22"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3.1pt,30.2pt" to="292.1pt,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" strokecolor="#5b9bd5 [3204]" strokeweight=".5pt">
                <v:stroke joinstyle="miter"/>
              </v:line>
            </w:pict>
          </mc:Fallback>
        </mc:AlternateContent>
      </w:r>
      <w:r w:rsidR="0067432C">
        <w:rPr>
          <w:rFonts w:ascii="Times New Roman" w:hAnsi="Times New Roman" w:cs="Times New Roman"/>
          <w:noProof/>
          <w:sz w:val="24"/>
          <w:szCs w:val="24"/>
          <w:lang w:eastAsia="el-GR"/>
        </w:rPr>
        <w:drawing>
          <wp:inline distT="0" distB="0" distL="0" distR="0">
            <wp:extent cx="6276975" cy="3200400"/>
            <wp:effectExtent l="0" t="0" r="0" b="0"/>
            <wp:docPr id="20" name="Διάγραμμα 2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8" r:lo="rId159" r:qs="rId160" r:cs="rId161"/>
              </a:graphicData>
            </a:graphic>
          </wp:inline>
        </w:drawing>
      </w:r>
    </w:p>
    <w:sectPr w:rsidR="00481D86" w:rsidRPr="00481D86" w:rsidSect="00957530">
      <w:headerReference w:type="default" r:id="rId163"/>
      <w:footerReference w:type="default" r:id="rId16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2045" w:rsidRDefault="001F2045" w:rsidP="002871BF">
      <w:pPr>
        <w:spacing w:after="0" w:line="240" w:lineRule="auto"/>
      </w:pPr>
      <w:r>
        <w:separator/>
      </w:r>
    </w:p>
  </w:endnote>
  <w:endnote w:type="continuationSeparator" w:id="0">
    <w:p w:rsidR="001F2045" w:rsidRDefault="001F2045" w:rsidP="002871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DE1" w:rsidRPr="00987E40" w:rsidRDefault="00BC48E6" w:rsidP="00C227E6">
    <w:pPr>
      <w:pStyle w:val="a4"/>
      <w:pBdr>
        <w:top w:val="single" w:sz="4" w:space="1" w:color="auto"/>
      </w:pBdr>
      <w:jc w:val="right"/>
      <w:rPr>
        <w:b/>
        <w:i/>
      </w:rPr>
    </w:pPr>
    <w:r>
      <w:rPr>
        <w:b/>
        <w:i/>
      </w:rPr>
      <w:t>2</w:t>
    </w:r>
    <w:r w:rsidR="00987E40" w:rsidRPr="00987E40">
      <w:rPr>
        <w:b/>
        <w:i/>
      </w:rPr>
      <w:t xml:space="preserve"> – Σελίδα </w:t>
    </w:r>
    <w:r w:rsidR="00987E40" w:rsidRPr="00987E40">
      <w:rPr>
        <w:b/>
        <w:i/>
      </w:rPr>
      <w:fldChar w:fldCharType="begin"/>
    </w:r>
    <w:r w:rsidR="00987E40" w:rsidRPr="00987E40">
      <w:rPr>
        <w:b/>
        <w:i/>
      </w:rPr>
      <w:instrText>PAGE   \* MERGEFORMAT</w:instrText>
    </w:r>
    <w:r w:rsidR="00987E40" w:rsidRPr="00987E40">
      <w:rPr>
        <w:b/>
        <w:i/>
      </w:rPr>
      <w:fldChar w:fldCharType="separate"/>
    </w:r>
    <w:r>
      <w:rPr>
        <w:b/>
        <w:i/>
        <w:noProof/>
      </w:rPr>
      <w:t>2</w:t>
    </w:r>
    <w:r w:rsidR="00987E40" w:rsidRPr="00987E40">
      <w:rPr>
        <w:b/>
        <w:i/>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DE1" w:rsidRPr="00C227E6" w:rsidRDefault="00C67DE1" w:rsidP="00C227E6">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8E6" w:rsidRPr="00987E40" w:rsidRDefault="00B82A0C" w:rsidP="00C227E6">
    <w:pPr>
      <w:pStyle w:val="a4"/>
      <w:pBdr>
        <w:top w:val="single" w:sz="4" w:space="1" w:color="auto"/>
      </w:pBdr>
      <w:jc w:val="right"/>
      <w:rPr>
        <w:b/>
        <w:i/>
      </w:rPr>
    </w:pPr>
    <w:r>
      <w:rPr>
        <w:b/>
        <w:i/>
        <w:lang w:val="en-US"/>
      </w:rPr>
      <w:t>1</w:t>
    </w:r>
    <w:r w:rsidR="00BC48E6" w:rsidRPr="00987E40">
      <w:rPr>
        <w:b/>
        <w:i/>
      </w:rPr>
      <w:t xml:space="preserve"> – Σελίδα </w:t>
    </w:r>
    <w:r w:rsidR="00BC48E6" w:rsidRPr="00987E40">
      <w:rPr>
        <w:b/>
        <w:i/>
      </w:rPr>
      <w:fldChar w:fldCharType="begin"/>
    </w:r>
    <w:r w:rsidR="00BC48E6" w:rsidRPr="00987E40">
      <w:rPr>
        <w:b/>
        <w:i/>
      </w:rPr>
      <w:instrText>PAGE   \* MERGEFORMAT</w:instrText>
    </w:r>
    <w:r w:rsidR="00BC48E6" w:rsidRPr="00987E40">
      <w:rPr>
        <w:b/>
        <w:i/>
      </w:rPr>
      <w:fldChar w:fldCharType="separate"/>
    </w:r>
    <w:r w:rsidR="00ED681C">
      <w:rPr>
        <w:b/>
        <w:i/>
        <w:noProof/>
      </w:rPr>
      <w:t>2</w:t>
    </w:r>
    <w:r w:rsidR="00BC48E6" w:rsidRPr="00987E40">
      <w:rPr>
        <w:b/>
        <w:i/>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8E6" w:rsidRPr="00BC48E6" w:rsidRDefault="00BC48E6" w:rsidP="00BC48E6">
    <w:pPr>
      <w:pStyle w:val="a4"/>
      <w:pBdr>
        <w:top w:val="single" w:sz="4" w:space="1" w:color="auto"/>
      </w:pBdr>
      <w:jc w:val="right"/>
      <w:rPr>
        <w:b/>
        <w:i/>
      </w:rPr>
    </w:pPr>
    <w:r w:rsidRPr="00BC48E6">
      <w:rPr>
        <w:b/>
        <w:i/>
      </w:rPr>
      <w:t xml:space="preserve">1 – Σελίδα </w:t>
    </w:r>
    <w:r w:rsidRPr="00BC48E6">
      <w:rPr>
        <w:b/>
        <w:i/>
      </w:rPr>
      <w:fldChar w:fldCharType="begin"/>
    </w:r>
    <w:r w:rsidRPr="00BC48E6">
      <w:rPr>
        <w:b/>
        <w:i/>
      </w:rPr>
      <w:instrText>PAGE   \* MERGEFORMAT</w:instrText>
    </w:r>
    <w:r w:rsidRPr="00BC48E6">
      <w:rPr>
        <w:b/>
        <w:i/>
      </w:rPr>
      <w:fldChar w:fldCharType="separate"/>
    </w:r>
    <w:r w:rsidR="00ED681C">
      <w:rPr>
        <w:b/>
        <w:i/>
        <w:noProof/>
      </w:rPr>
      <w:t>1</w:t>
    </w:r>
    <w:r w:rsidRPr="00BC48E6">
      <w:rPr>
        <w:b/>
        <w:i/>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A0C" w:rsidRPr="00987E40" w:rsidRDefault="00B82A0C" w:rsidP="00C227E6">
    <w:pPr>
      <w:pStyle w:val="a4"/>
      <w:pBdr>
        <w:top w:val="single" w:sz="4" w:space="1" w:color="auto"/>
      </w:pBdr>
      <w:jc w:val="right"/>
      <w:rPr>
        <w:b/>
        <w:i/>
      </w:rPr>
    </w:pPr>
    <w:r>
      <w:rPr>
        <w:b/>
        <w:i/>
        <w:lang w:val="en-US"/>
      </w:rPr>
      <w:t>2</w:t>
    </w:r>
    <w:r w:rsidRPr="00987E40">
      <w:rPr>
        <w:b/>
        <w:i/>
      </w:rPr>
      <w:t xml:space="preserve"> – Σελίδα </w:t>
    </w:r>
    <w:r w:rsidRPr="00987E40">
      <w:rPr>
        <w:b/>
        <w:i/>
      </w:rPr>
      <w:fldChar w:fldCharType="begin"/>
    </w:r>
    <w:r w:rsidRPr="00987E40">
      <w:rPr>
        <w:b/>
        <w:i/>
      </w:rPr>
      <w:instrText>PAGE   \* MERGEFORMAT</w:instrText>
    </w:r>
    <w:r w:rsidRPr="00987E40">
      <w:rPr>
        <w:b/>
        <w:i/>
      </w:rPr>
      <w:fldChar w:fldCharType="separate"/>
    </w:r>
    <w:r w:rsidR="00ED681C">
      <w:rPr>
        <w:b/>
        <w:i/>
        <w:noProof/>
      </w:rPr>
      <w:t>3</w:t>
    </w:r>
    <w:r w:rsidRPr="00987E40">
      <w:rPr>
        <w:b/>
        <w:i/>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A0C" w:rsidRPr="00987E40" w:rsidRDefault="00B82A0C" w:rsidP="00C227E6">
    <w:pPr>
      <w:pStyle w:val="a4"/>
      <w:pBdr>
        <w:top w:val="single" w:sz="4" w:space="1" w:color="auto"/>
      </w:pBdr>
      <w:jc w:val="right"/>
      <w:rPr>
        <w:b/>
        <w:i/>
      </w:rPr>
    </w:pPr>
    <w:r>
      <w:rPr>
        <w:b/>
        <w:i/>
        <w:lang w:val="en-US"/>
      </w:rPr>
      <w:t>3</w:t>
    </w:r>
    <w:r w:rsidRPr="00987E40">
      <w:rPr>
        <w:b/>
        <w:i/>
      </w:rPr>
      <w:t xml:space="preserve">– Σελίδα </w:t>
    </w:r>
    <w:r w:rsidRPr="00987E40">
      <w:rPr>
        <w:b/>
        <w:i/>
      </w:rPr>
      <w:fldChar w:fldCharType="begin"/>
    </w:r>
    <w:r w:rsidRPr="00987E40">
      <w:rPr>
        <w:b/>
        <w:i/>
      </w:rPr>
      <w:instrText>PAGE   \* MERGEFORMAT</w:instrText>
    </w:r>
    <w:r w:rsidRPr="00987E40">
      <w:rPr>
        <w:b/>
        <w:i/>
      </w:rPr>
      <w:fldChar w:fldCharType="separate"/>
    </w:r>
    <w:r w:rsidR="00ED681C">
      <w:rPr>
        <w:b/>
        <w:i/>
        <w:noProof/>
      </w:rPr>
      <w:t>5</w:t>
    </w:r>
    <w:r w:rsidRPr="00987E40">
      <w:rPr>
        <w:b/>
        <w:i/>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A0C" w:rsidRPr="00987E40" w:rsidRDefault="00B82A0C" w:rsidP="00C227E6">
    <w:pPr>
      <w:pStyle w:val="a4"/>
      <w:pBdr>
        <w:top w:val="single" w:sz="4" w:space="1" w:color="auto"/>
      </w:pBdr>
      <w:jc w:val="right"/>
      <w:rPr>
        <w:b/>
        <w:i/>
      </w:rPr>
    </w:pPr>
    <w:r>
      <w:rPr>
        <w:b/>
        <w:i/>
        <w:lang w:val="en-US"/>
      </w:rPr>
      <w:t>4</w:t>
    </w:r>
    <w:r w:rsidRPr="00987E40">
      <w:rPr>
        <w:b/>
        <w:i/>
      </w:rPr>
      <w:t xml:space="preserve"> – Σελίδα </w:t>
    </w:r>
    <w:r w:rsidRPr="00987E40">
      <w:rPr>
        <w:b/>
        <w:i/>
      </w:rPr>
      <w:fldChar w:fldCharType="begin"/>
    </w:r>
    <w:r w:rsidRPr="00987E40">
      <w:rPr>
        <w:b/>
        <w:i/>
      </w:rPr>
      <w:instrText>PAGE   \* MERGEFORMAT</w:instrText>
    </w:r>
    <w:r w:rsidRPr="00987E40">
      <w:rPr>
        <w:b/>
        <w:i/>
      </w:rPr>
      <w:fldChar w:fldCharType="separate"/>
    </w:r>
    <w:r w:rsidR="00ED681C">
      <w:rPr>
        <w:b/>
        <w:i/>
        <w:noProof/>
      </w:rPr>
      <w:t>7</w:t>
    </w:r>
    <w:r w:rsidRPr="00987E40">
      <w:rPr>
        <w:b/>
        <w:i/>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8E3" w:rsidRPr="00987E40" w:rsidRDefault="006A08E3" w:rsidP="00BC48E6">
    <w:pPr>
      <w:pStyle w:val="a4"/>
      <w:pBdr>
        <w:top w:val="single" w:sz="4" w:space="1" w:color="auto"/>
      </w:pBdr>
      <w:jc w:val="right"/>
      <w:rPr>
        <w:b/>
        <w:i/>
      </w:rPr>
    </w:pPr>
    <w:r w:rsidRPr="00987E40">
      <w:rPr>
        <w:b/>
        <w:i/>
        <w:lang w:val="en-US"/>
      </w:rPr>
      <w:t>5</w:t>
    </w:r>
    <w:r w:rsidRPr="00987E40">
      <w:rPr>
        <w:b/>
        <w:i/>
      </w:rPr>
      <w:t xml:space="preserve"> - Σελ</w:t>
    </w:r>
    <w:r w:rsidR="00987E40" w:rsidRPr="00987E40">
      <w:rPr>
        <w:b/>
        <w:i/>
      </w:rPr>
      <w:t>ίδα</w:t>
    </w:r>
    <w:r w:rsidR="00F06281" w:rsidRPr="00987E40">
      <w:rPr>
        <w:b/>
        <w:i/>
        <w:lang w:val="en-US"/>
      </w:rPr>
      <w:t xml:space="preserve"> </w:t>
    </w:r>
    <w:r w:rsidRPr="00987E40">
      <w:rPr>
        <w:b/>
        <w:i/>
      </w:rPr>
      <w:fldChar w:fldCharType="begin"/>
    </w:r>
    <w:r w:rsidRPr="00987E40">
      <w:rPr>
        <w:b/>
        <w:i/>
      </w:rPr>
      <w:instrText>PAGE   \* MERGEFORMAT</w:instrText>
    </w:r>
    <w:r w:rsidRPr="00987E40">
      <w:rPr>
        <w:b/>
        <w:i/>
      </w:rPr>
      <w:fldChar w:fldCharType="separate"/>
    </w:r>
    <w:r w:rsidR="00ED681C">
      <w:rPr>
        <w:b/>
        <w:i/>
        <w:noProof/>
      </w:rPr>
      <w:t>9</w:t>
    </w:r>
    <w:r w:rsidRPr="00987E40">
      <w:rPr>
        <w:b/>
        <w:i/>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8E3" w:rsidRPr="00987E40" w:rsidRDefault="006A08E3" w:rsidP="00BC48E6">
    <w:pPr>
      <w:pStyle w:val="a4"/>
      <w:pBdr>
        <w:top w:val="single" w:sz="4" w:space="1" w:color="auto"/>
      </w:pBdr>
      <w:jc w:val="right"/>
      <w:rPr>
        <w:b/>
        <w:i/>
      </w:rPr>
    </w:pPr>
    <w:r w:rsidRPr="00987E40">
      <w:rPr>
        <w:b/>
        <w:i/>
        <w:lang w:val="en-US"/>
      </w:rPr>
      <w:t>6</w:t>
    </w:r>
    <w:r w:rsidRPr="00987E40">
      <w:rPr>
        <w:b/>
        <w:i/>
      </w:rPr>
      <w:t xml:space="preserve"> - Σελ</w:t>
    </w:r>
    <w:r w:rsidR="00987E40">
      <w:rPr>
        <w:b/>
        <w:i/>
      </w:rPr>
      <w:t>ίδα</w:t>
    </w:r>
    <w:r w:rsidR="00F06281" w:rsidRPr="00987E40">
      <w:rPr>
        <w:b/>
        <w:i/>
        <w:lang w:val="en-US"/>
      </w:rPr>
      <w:t xml:space="preserve"> </w:t>
    </w:r>
    <w:r w:rsidRPr="00987E40">
      <w:rPr>
        <w:b/>
        <w:i/>
      </w:rPr>
      <w:fldChar w:fldCharType="begin"/>
    </w:r>
    <w:r w:rsidRPr="00987E40">
      <w:rPr>
        <w:b/>
        <w:i/>
      </w:rPr>
      <w:instrText>PAGE   \* MERGEFORMAT</w:instrText>
    </w:r>
    <w:r w:rsidRPr="00987E40">
      <w:rPr>
        <w:b/>
        <w:i/>
      </w:rPr>
      <w:fldChar w:fldCharType="separate"/>
    </w:r>
    <w:r w:rsidR="00ED681C">
      <w:rPr>
        <w:b/>
        <w:i/>
        <w:noProof/>
      </w:rPr>
      <w:t>10</w:t>
    </w:r>
    <w:r w:rsidRPr="00987E40">
      <w:rPr>
        <w:b/>
        <w: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2045" w:rsidRDefault="001F2045" w:rsidP="002871BF">
      <w:pPr>
        <w:spacing w:after="0" w:line="240" w:lineRule="auto"/>
      </w:pPr>
      <w:r>
        <w:separator/>
      </w:r>
    </w:p>
  </w:footnote>
  <w:footnote w:type="continuationSeparator" w:id="0">
    <w:p w:rsidR="001F2045" w:rsidRDefault="001F2045" w:rsidP="002871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7E6" w:rsidRPr="00C227E6" w:rsidRDefault="00C227E6" w:rsidP="00C227E6">
    <w:pPr>
      <w:pStyle w:val="a3"/>
      <w:pBdr>
        <w:bottom w:val="single" w:sz="4" w:space="1" w:color="auto"/>
      </w:pBdr>
      <w:rPr>
        <w:b/>
        <w:i/>
        <w:lang w:val="en-US"/>
      </w:rPr>
    </w:pPr>
    <w:r w:rsidRPr="00C227E6">
      <w:rPr>
        <w:b/>
        <w:i/>
      </w:rPr>
      <w:t xml:space="preserve">1: </w:t>
    </w:r>
    <w:r w:rsidRPr="00C227E6">
      <w:rPr>
        <w:b/>
        <w:i/>
        <w:lang w:val="en-US"/>
      </w:rPr>
      <w:t>Biosphere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7E6" w:rsidRPr="00C227E6" w:rsidRDefault="00C227E6" w:rsidP="00C227E6">
    <w:pPr>
      <w:pStyle w:val="a3"/>
      <w:pBdr>
        <w:bottom w:val="single" w:sz="4" w:space="1" w:color="auto"/>
      </w:pBdr>
      <w:rPr>
        <w:b/>
        <w:i/>
        <w:lang w:val="en-US"/>
      </w:rPr>
    </w:pPr>
    <w:r w:rsidRPr="00C227E6">
      <w:rPr>
        <w:b/>
        <w:i/>
      </w:rPr>
      <w:t xml:space="preserve">1: </w:t>
    </w:r>
    <w:r w:rsidRPr="00C227E6">
      <w:rPr>
        <w:b/>
        <w:i/>
        <w:lang w:val="en-US"/>
      </w:rPr>
      <w:t>Biosphere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281" w:rsidRPr="00BC48E6" w:rsidRDefault="00BC48E6" w:rsidP="00C227E6">
    <w:pPr>
      <w:pStyle w:val="a3"/>
      <w:pBdr>
        <w:bottom w:val="single" w:sz="4" w:space="1" w:color="auto"/>
      </w:pBdr>
      <w:rPr>
        <w:b/>
        <w:i/>
        <w:lang w:val="en-US"/>
      </w:rPr>
    </w:pPr>
    <w:r>
      <w:rPr>
        <w:b/>
        <w:i/>
        <w:lang w:val="en-US"/>
      </w:rPr>
      <w:t>2</w:t>
    </w:r>
    <w:r w:rsidR="00F06281" w:rsidRPr="00C227E6">
      <w:rPr>
        <w:b/>
        <w:i/>
      </w:rPr>
      <w:t>:</w:t>
    </w:r>
    <w:r w:rsidR="00F06281" w:rsidRPr="00C227E6">
      <w:rPr>
        <w:b/>
        <w:i/>
        <w:lang w:val="en-US"/>
      </w:rPr>
      <w:t xml:space="preserve"> </w:t>
    </w:r>
    <w:r>
      <w:rPr>
        <w:b/>
        <w:i/>
        <w:lang w:val="en-US"/>
      </w:rPr>
      <w:t>Ecosystem</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8E6" w:rsidRPr="00BC48E6" w:rsidRDefault="00BC48E6" w:rsidP="00C227E6">
    <w:pPr>
      <w:pStyle w:val="a3"/>
      <w:pBdr>
        <w:bottom w:val="single" w:sz="4" w:space="1" w:color="auto"/>
      </w:pBdr>
      <w:rPr>
        <w:b/>
        <w:i/>
        <w:lang w:val="en-US"/>
      </w:rPr>
    </w:pPr>
    <w:r>
      <w:rPr>
        <w:b/>
        <w:i/>
        <w:lang w:val="en-US"/>
      </w:rPr>
      <w:t>3</w:t>
    </w:r>
    <w:r w:rsidRPr="00C227E6">
      <w:rPr>
        <w:b/>
        <w:i/>
      </w:rPr>
      <w:t>:</w:t>
    </w:r>
    <w:r w:rsidRPr="00C227E6">
      <w:rPr>
        <w:b/>
        <w:i/>
        <w:lang w:val="en-US"/>
      </w:rPr>
      <w:t xml:space="preserve"> </w:t>
    </w:r>
    <w:r>
      <w:rPr>
        <w:b/>
        <w:i/>
        <w:lang w:val="en-US"/>
      </w:rPr>
      <w:t>Biomass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8E3" w:rsidRPr="00987E40" w:rsidRDefault="00F06281" w:rsidP="00987E40">
    <w:pPr>
      <w:pStyle w:val="a3"/>
      <w:pBdr>
        <w:bottom w:val="single" w:sz="4" w:space="1" w:color="auto"/>
      </w:pBdr>
      <w:rPr>
        <w:b/>
        <w:i/>
        <w:lang w:val="en-US"/>
      </w:rPr>
    </w:pPr>
    <w:r w:rsidRPr="00987E40">
      <w:rPr>
        <w:b/>
        <w:i/>
        <w:lang w:val="en-US"/>
      </w:rPr>
      <w:t>4</w:t>
    </w:r>
    <w:r w:rsidRPr="00987E40">
      <w:rPr>
        <w:b/>
        <w:i/>
      </w:rPr>
      <w:t>:</w:t>
    </w:r>
    <w:r w:rsidR="006A08E3" w:rsidRPr="00987E40">
      <w:rPr>
        <w:b/>
        <w:i/>
        <w:lang w:val="en-US"/>
      </w:rPr>
      <w:t xml:space="preserve"> </w:t>
    </w:r>
    <w:r w:rsidRPr="00987E40">
      <w:rPr>
        <w:b/>
        <w:i/>
        <w:lang w:val="en-US"/>
      </w:rPr>
      <w:t>Natural environment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8E3" w:rsidRPr="00987E40" w:rsidRDefault="006A08E3" w:rsidP="00987E40">
    <w:pPr>
      <w:pStyle w:val="a3"/>
      <w:pBdr>
        <w:bottom w:val="single" w:sz="4" w:space="1" w:color="auto"/>
      </w:pBdr>
      <w:rPr>
        <w:b/>
        <w:i/>
        <w:lang w:val="en-US"/>
      </w:rPr>
    </w:pPr>
    <w:r w:rsidRPr="00987E40">
      <w:rPr>
        <w:b/>
        <w:i/>
        <w:lang w:val="en-US"/>
      </w:rPr>
      <w:t>5</w:t>
    </w:r>
    <w:r w:rsidR="00987E40" w:rsidRPr="00987E40">
      <w:rPr>
        <w:b/>
        <w:i/>
      </w:rPr>
      <w:t>:</w:t>
    </w:r>
    <w:r w:rsidRPr="00987E40">
      <w:rPr>
        <w:b/>
        <w:i/>
        <w:lang w:val="en-US"/>
      </w:rPr>
      <w:t xml:space="preserve"> </w:t>
    </w:r>
    <w:r w:rsidR="00F06281" w:rsidRPr="00987E40">
      <w:rPr>
        <w:b/>
        <w:i/>
        <w:lang w:val="en-US"/>
      </w:rPr>
      <w:t>Biodiversity</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8E3" w:rsidRPr="00987E40" w:rsidRDefault="006A08E3" w:rsidP="00987E40">
    <w:pPr>
      <w:pStyle w:val="a3"/>
      <w:pBdr>
        <w:bottom w:val="single" w:sz="4" w:space="1" w:color="auto"/>
      </w:pBdr>
      <w:rPr>
        <w:b/>
        <w:i/>
      </w:rPr>
    </w:pPr>
    <w:r w:rsidRPr="00987E40">
      <w:rPr>
        <w:b/>
        <w:i/>
      </w:rPr>
      <w:t>6</w:t>
    </w:r>
    <w:r w:rsidR="00987E40">
      <w:rPr>
        <w:b/>
        <w:i/>
      </w:rPr>
      <w:t>:</w:t>
    </w:r>
    <w:r w:rsidRPr="00987E40">
      <w:rPr>
        <w:b/>
        <w:i/>
        <w:lang w:val="en-US"/>
      </w:rPr>
      <w:t xml:space="preserve"> </w:t>
    </w:r>
    <w:r w:rsidRPr="00987E40">
      <w:rPr>
        <w:b/>
        <w:i/>
      </w:rPr>
      <w:t>Η Οικογένειά μου</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23F65"/>
    <w:multiLevelType w:val="multilevel"/>
    <w:tmpl w:val="3AB6BDC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7A920F63"/>
    <w:multiLevelType w:val="multilevel"/>
    <w:tmpl w:val="E6AE4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Σοφία Παρλακίδου">
    <w15:presenceInfo w15:providerId="None" w15:userId="Σοφία Παρλακίδου"/>
  </w15:person>
  <w15:person w15:author="mpampis">
    <w15:presenceInfo w15:providerId="None" w15:userId="mpamp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76C"/>
    <w:rsid w:val="00051177"/>
    <w:rsid w:val="000B5776"/>
    <w:rsid w:val="000E210C"/>
    <w:rsid w:val="00122420"/>
    <w:rsid w:val="00146565"/>
    <w:rsid w:val="001F2045"/>
    <w:rsid w:val="002871BF"/>
    <w:rsid w:val="00296E8A"/>
    <w:rsid w:val="002A1A37"/>
    <w:rsid w:val="002E3E3E"/>
    <w:rsid w:val="00390636"/>
    <w:rsid w:val="003D17D5"/>
    <w:rsid w:val="00481D86"/>
    <w:rsid w:val="004958BB"/>
    <w:rsid w:val="004C70ED"/>
    <w:rsid w:val="00523A86"/>
    <w:rsid w:val="00532A6F"/>
    <w:rsid w:val="00600355"/>
    <w:rsid w:val="0060076C"/>
    <w:rsid w:val="006008D0"/>
    <w:rsid w:val="00632763"/>
    <w:rsid w:val="0067432C"/>
    <w:rsid w:val="006A08E3"/>
    <w:rsid w:val="00712783"/>
    <w:rsid w:val="007213DB"/>
    <w:rsid w:val="00725189"/>
    <w:rsid w:val="007516E2"/>
    <w:rsid w:val="007634E2"/>
    <w:rsid w:val="007D4FE4"/>
    <w:rsid w:val="008625AE"/>
    <w:rsid w:val="008C31B4"/>
    <w:rsid w:val="008C6A3D"/>
    <w:rsid w:val="00903EBA"/>
    <w:rsid w:val="0095391F"/>
    <w:rsid w:val="00957530"/>
    <w:rsid w:val="00973066"/>
    <w:rsid w:val="00987E40"/>
    <w:rsid w:val="00A50248"/>
    <w:rsid w:val="00A71D84"/>
    <w:rsid w:val="00A86FC7"/>
    <w:rsid w:val="00AD296B"/>
    <w:rsid w:val="00AF27FC"/>
    <w:rsid w:val="00B22524"/>
    <w:rsid w:val="00B65196"/>
    <w:rsid w:val="00B82A0C"/>
    <w:rsid w:val="00B966DA"/>
    <w:rsid w:val="00BC48E6"/>
    <w:rsid w:val="00BF5C97"/>
    <w:rsid w:val="00C227E6"/>
    <w:rsid w:val="00C67DE1"/>
    <w:rsid w:val="00C74B23"/>
    <w:rsid w:val="00D574B3"/>
    <w:rsid w:val="00D963E8"/>
    <w:rsid w:val="00DC65E4"/>
    <w:rsid w:val="00DD33D8"/>
    <w:rsid w:val="00ED681C"/>
    <w:rsid w:val="00EE2124"/>
    <w:rsid w:val="00EF7A5C"/>
    <w:rsid w:val="00F06281"/>
    <w:rsid w:val="00F110DE"/>
    <w:rsid w:val="00F44EF3"/>
    <w:rsid w:val="00F62174"/>
    <w:rsid w:val="00F63FAF"/>
    <w:rsid w:val="00F6538E"/>
    <w:rsid w:val="00FA4E0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B8F84BD-A24B-4AC3-B17F-1BB23AE9A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uiPriority w:val="9"/>
    <w:qFormat/>
    <w:rsid w:val="00FA4E0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Char"/>
    <w:uiPriority w:val="9"/>
    <w:unhideWhenUsed/>
    <w:qFormat/>
    <w:rsid w:val="007213D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Char"/>
    <w:uiPriority w:val="9"/>
    <w:qFormat/>
    <w:rsid w:val="0060076C"/>
    <w:pPr>
      <w:spacing w:before="100" w:beforeAutospacing="1" w:after="100" w:afterAutospacing="1" w:line="240" w:lineRule="auto"/>
      <w:outlineLvl w:val="2"/>
    </w:pPr>
    <w:rPr>
      <w:rFonts w:ascii="Times New Roman" w:eastAsia="Times New Roman" w:hAnsi="Times New Roman" w:cs="Times New Roman"/>
      <w:b/>
      <w:bCs/>
      <w:sz w:val="27"/>
      <w:szCs w:val="27"/>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uiPriority w:val="9"/>
    <w:rsid w:val="0060076C"/>
    <w:rPr>
      <w:rFonts w:ascii="Times New Roman" w:eastAsia="Times New Roman" w:hAnsi="Times New Roman" w:cs="Times New Roman"/>
      <w:b/>
      <w:bCs/>
      <w:sz w:val="27"/>
      <w:szCs w:val="27"/>
      <w:lang w:eastAsia="el-GR"/>
    </w:rPr>
  </w:style>
  <w:style w:type="character" w:customStyle="1" w:styleId="mw-headline">
    <w:name w:val="mw-headline"/>
    <w:basedOn w:val="a0"/>
    <w:rsid w:val="0060076C"/>
  </w:style>
  <w:style w:type="character" w:styleId="-">
    <w:name w:val="Hyperlink"/>
    <w:basedOn w:val="a0"/>
    <w:uiPriority w:val="99"/>
    <w:unhideWhenUsed/>
    <w:rsid w:val="0060076C"/>
    <w:rPr>
      <w:color w:val="0000FF"/>
      <w:u w:val="single"/>
    </w:rPr>
  </w:style>
  <w:style w:type="paragraph" w:styleId="Web">
    <w:name w:val="Normal (Web)"/>
    <w:basedOn w:val="a"/>
    <w:uiPriority w:val="99"/>
    <w:semiHidden/>
    <w:unhideWhenUsed/>
    <w:rsid w:val="0060076C"/>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1Char">
    <w:name w:val="Επικεφαλίδα 1 Char"/>
    <w:basedOn w:val="a0"/>
    <w:link w:val="1"/>
    <w:uiPriority w:val="9"/>
    <w:rsid w:val="00FA4E0F"/>
    <w:rPr>
      <w:rFonts w:asciiTheme="majorHAnsi" w:eastAsiaTheme="majorEastAsia" w:hAnsiTheme="majorHAnsi" w:cstheme="majorBidi"/>
      <w:color w:val="2E74B5" w:themeColor="accent1" w:themeShade="BF"/>
      <w:sz w:val="32"/>
      <w:szCs w:val="32"/>
    </w:rPr>
  </w:style>
  <w:style w:type="paragraph" w:styleId="a3">
    <w:name w:val="header"/>
    <w:basedOn w:val="a"/>
    <w:link w:val="Char"/>
    <w:uiPriority w:val="99"/>
    <w:unhideWhenUsed/>
    <w:rsid w:val="002871BF"/>
    <w:pPr>
      <w:tabs>
        <w:tab w:val="center" w:pos="4153"/>
        <w:tab w:val="right" w:pos="8306"/>
      </w:tabs>
      <w:spacing w:after="0" w:line="240" w:lineRule="auto"/>
    </w:pPr>
  </w:style>
  <w:style w:type="character" w:customStyle="1" w:styleId="Char">
    <w:name w:val="Κεφαλίδα Char"/>
    <w:basedOn w:val="a0"/>
    <w:link w:val="a3"/>
    <w:uiPriority w:val="99"/>
    <w:rsid w:val="002871BF"/>
  </w:style>
  <w:style w:type="paragraph" w:styleId="a4">
    <w:name w:val="footer"/>
    <w:basedOn w:val="a"/>
    <w:link w:val="Char0"/>
    <w:uiPriority w:val="99"/>
    <w:unhideWhenUsed/>
    <w:rsid w:val="002871BF"/>
    <w:pPr>
      <w:tabs>
        <w:tab w:val="center" w:pos="4153"/>
        <w:tab w:val="right" w:pos="8306"/>
      </w:tabs>
      <w:spacing w:after="0" w:line="240" w:lineRule="auto"/>
    </w:pPr>
  </w:style>
  <w:style w:type="character" w:customStyle="1" w:styleId="Char0">
    <w:name w:val="Υποσέλιδο Char"/>
    <w:basedOn w:val="a0"/>
    <w:link w:val="a4"/>
    <w:uiPriority w:val="99"/>
    <w:rsid w:val="002871BF"/>
  </w:style>
  <w:style w:type="character" w:customStyle="1" w:styleId="2Char">
    <w:name w:val="Επικεφαλίδα 2 Char"/>
    <w:basedOn w:val="a0"/>
    <w:link w:val="2"/>
    <w:uiPriority w:val="9"/>
    <w:rsid w:val="007213DB"/>
    <w:rPr>
      <w:rFonts w:asciiTheme="majorHAnsi" w:eastAsiaTheme="majorEastAsia" w:hAnsiTheme="majorHAnsi" w:cstheme="majorBidi"/>
      <w:color w:val="2E74B5" w:themeColor="accent1" w:themeShade="BF"/>
      <w:sz w:val="26"/>
      <w:szCs w:val="26"/>
    </w:rPr>
  </w:style>
  <w:style w:type="paragraph" w:styleId="a5">
    <w:name w:val="TOC Heading"/>
    <w:basedOn w:val="1"/>
    <w:next w:val="a"/>
    <w:uiPriority w:val="39"/>
    <w:semiHidden/>
    <w:unhideWhenUsed/>
    <w:qFormat/>
    <w:rsid w:val="0095391F"/>
    <w:pPr>
      <w:spacing w:before="480" w:line="276" w:lineRule="auto"/>
      <w:outlineLvl w:val="9"/>
    </w:pPr>
    <w:rPr>
      <w:b/>
      <w:bCs/>
      <w:sz w:val="28"/>
      <w:szCs w:val="28"/>
    </w:rPr>
  </w:style>
  <w:style w:type="paragraph" w:styleId="10">
    <w:name w:val="toc 1"/>
    <w:basedOn w:val="a"/>
    <w:next w:val="a"/>
    <w:autoRedefine/>
    <w:uiPriority w:val="39"/>
    <w:unhideWhenUsed/>
    <w:qFormat/>
    <w:rsid w:val="0095391F"/>
    <w:pPr>
      <w:spacing w:after="100"/>
    </w:pPr>
  </w:style>
  <w:style w:type="paragraph" w:styleId="20">
    <w:name w:val="toc 2"/>
    <w:basedOn w:val="a"/>
    <w:next w:val="a"/>
    <w:autoRedefine/>
    <w:uiPriority w:val="39"/>
    <w:unhideWhenUsed/>
    <w:qFormat/>
    <w:rsid w:val="0095391F"/>
    <w:pPr>
      <w:spacing w:after="100"/>
      <w:ind w:left="220"/>
    </w:pPr>
  </w:style>
  <w:style w:type="paragraph" w:styleId="30">
    <w:name w:val="toc 3"/>
    <w:basedOn w:val="a"/>
    <w:next w:val="a"/>
    <w:autoRedefine/>
    <w:uiPriority w:val="39"/>
    <w:semiHidden/>
    <w:unhideWhenUsed/>
    <w:qFormat/>
    <w:rsid w:val="0095391F"/>
    <w:pPr>
      <w:spacing w:after="100" w:line="276" w:lineRule="auto"/>
      <w:ind w:left="440"/>
    </w:pPr>
    <w:rPr>
      <w:rFonts w:eastAsiaTheme="minorEastAsia"/>
    </w:rPr>
  </w:style>
  <w:style w:type="table" w:styleId="a6">
    <w:name w:val="Table Grid"/>
    <w:basedOn w:val="a1"/>
    <w:uiPriority w:val="59"/>
    <w:rsid w:val="00A86F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481D86"/>
    <w:pPr>
      <w:ind w:left="720"/>
      <w:contextualSpacing/>
    </w:pPr>
  </w:style>
  <w:style w:type="paragraph" w:styleId="a8">
    <w:name w:val="Balloon Text"/>
    <w:basedOn w:val="a"/>
    <w:link w:val="Char1"/>
    <w:uiPriority w:val="99"/>
    <w:semiHidden/>
    <w:unhideWhenUsed/>
    <w:rsid w:val="006A08E3"/>
    <w:pPr>
      <w:spacing w:after="0" w:line="240" w:lineRule="auto"/>
    </w:pPr>
    <w:rPr>
      <w:rFonts w:ascii="Segoe UI" w:hAnsi="Segoe UI" w:cs="Segoe UI"/>
      <w:sz w:val="18"/>
      <w:szCs w:val="18"/>
    </w:rPr>
  </w:style>
  <w:style w:type="character" w:customStyle="1" w:styleId="Char1">
    <w:name w:val="Κείμενο πλαισίου Char"/>
    <w:basedOn w:val="a0"/>
    <w:link w:val="a8"/>
    <w:uiPriority w:val="99"/>
    <w:semiHidden/>
    <w:rsid w:val="006A08E3"/>
    <w:rPr>
      <w:rFonts w:ascii="Segoe UI" w:hAnsi="Segoe UI" w:cs="Segoe UI"/>
      <w:sz w:val="18"/>
      <w:szCs w:val="18"/>
    </w:rPr>
  </w:style>
  <w:style w:type="character" w:styleId="a9">
    <w:name w:val="Placeholder Text"/>
    <w:basedOn w:val="a0"/>
    <w:uiPriority w:val="99"/>
    <w:semiHidden/>
    <w:rsid w:val="00C67DE1"/>
    <w:rPr>
      <w:color w:val="808080"/>
    </w:rPr>
  </w:style>
  <w:style w:type="paragraph" w:styleId="aa">
    <w:name w:val="Revision"/>
    <w:hidden/>
    <w:uiPriority w:val="99"/>
    <w:semiHidden/>
    <w:rsid w:val="007634E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578147">
      <w:bodyDiv w:val="1"/>
      <w:marLeft w:val="0"/>
      <w:marRight w:val="0"/>
      <w:marTop w:val="0"/>
      <w:marBottom w:val="0"/>
      <w:divBdr>
        <w:top w:val="none" w:sz="0" w:space="0" w:color="auto"/>
        <w:left w:val="none" w:sz="0" w:space="0" w:color="auto"/>
        <w:bottom w:val="none" w:sz="0" w:space="0" w:color="auto"/>
        <w:right w:val="none" w:sz="0" w:space="0" w:color="auto"/>
      </w:divBdr>
      <w:divsChild>
        <w:div w:id="1929536846">
          <w:marLeft w:val="0"/>
          <w:marRight w:val="0"/>
          <w:marTop w:val="0"/>
          <w:marBottom w:val="0"/>
          <w:divBdr>
            <w:top w:val="none" w:sz="0" w:space="0" w:color="auto"/>
            <w:left w:val="none" w:sz="0" w:space="0" w:color="auto"/>
            <w:bottom w:val="none" w:sz="0" w:space="0" w:color="auto"/>
            <w:right w:val="none" w:sz="0" w:space="0" w:color="auto"/>
          </w:divBdr>
          <w:divsChild>
            <w:div w:id="387992271">
              <w:marLeft w:val="0"/>
              <w:marRight w:val="0"/>
              <w:marTop w:val="0"/>
              <w:marBottom w:val="0"/>
              <w:divBdr>
                <w:top w:val="none" w:sz="0" w:space="0" w:color="auto"/>
                <w:left w:val="none" w:sz="0" w:space="0" w:color="auto"/>
                <w:bottom w:val="none" w:sz="0" w:space="0" w:color="auto"/>
                <w:right w:val="none" w:sz="0" w:space="0" w:color="auto"/>
              </w:divBdr>
            </w:div>
          </w:divsChild>
        </w:div>
        <w:div w:id="1154183156">
          <w:marLeft w:val="0"/>
          <w:marRight w:val="0"/>
          <w:marTop w:val="0"/>
          <w:marBottom w:val="0"/>
          <w:divBdr>
            <w:top w:val="none" w:sz="0" w:space="0" w:color="auto"/>
            <w:left w:val="none" w:sz="0" w:space="0" w:color="auto"/>
            <w:bottom w:val="none" w:sz="0" w:space="0" w:color="auto"/>
            <w:right w:val="none" w:sz="0" w:space="0" w:color="auto"/>
          </w:divBdr>
          <w:divsChild>
            <w:div w:id="1578243809">
              <w:marLeft w:val="0"/>
              <w:marRight w:val="0"/>
              <w:marTop w:val="0"/>
              <w:marBottom w:val="0"/>
              <w:divBdr>
                <w:top w:val="none" w:sz="0" w:space="0" w:color="auto"/>
                <w:left w:val="none" w:sz="0" w:space="0" w:color="auto"/>
                <w:bottom w:val="none" w:sz="0" w:space="0" w:color="auto"/>
                <w:right w:val="none" w:sz="0" w:space="0" w:color="auto"/>
              </w:divBdr>
              <w:divsChild>
                <w:div w:id="94834061">
                  <w:marLeft w:val="0"/>
                  <w:marRight w:val="0"/>
                  <w:marTop w:val="0"/>
                  <w:marBottom w:val="0"/>
                  <w:divBdr>
                    <w:top w:val="none" w:sz="0" w:space="0" w:color="auto"/>
                    <w:left w:val="none" w:sz="0" w:space="0" w:color="auto"/>
                    <w:bottom w:val="none" w:sz="0" w:space="0" w:color="auto"/>
                    <w:right w:val="none" w:sz="0" w:space="0" w:color="auto"/>
                  </w:divBdr>
                  <w:divsChild>
                    <w:div w:id="1543321975">
                      <w:marLeft w:val="15"/>
                      <w:marRight w:val="15"/>
                      <w:marTop w:val="15"/>
                      <w:marBottom w:val="15"/>
                      <w:divBdr>
                        <w:top w:val="none" w:sz="0" w:space="0" w:color="auto"/>
                        <w:left w:val="none" w:sz="0" w:space="0" w:color="auto"/>
                        <w:bottom w:val="none" w:sz="0" w:space="0" w:color="auto"/>
                        <w:right w:val="none" w:sz="0" w:space="0" w:color="auto"/>
                      </w:divBdr>
                      <w:divsChild>
                        <w:div w:id="15544821">
                          <w:marLeft w:val="0"/>
                          <w:marRight w:val="0"/>
                          <w:marTop w:val="0"/>
                          <w:marBottom w:val="0"/>
                          <w:divBdr>
                            <w:top w:val="none" w:sz="0" w:space="0" w:color="auto"/>
                            <w:left w:val="none" w:sz="0" w:space="0" w:color="auto"/>
                            <w:bottom w:val="none" w:sz="0" w:space="0" w:color="auto"/>
                            <w:right w:val="none" w:sz="0" w:space="0" w:color="auto"/>
                          </w:divBdr>
                        </w:div>
                        <w:div w:id="463156890">
                          <w:marLeft w:val="0"/>
                          <w:marRight w:val="0"/>
                          <w:marTop w:val="0"/>
                          <w:marBottom w:val="0"/>
                          <w:divBdr>
                            <w:top w:val="none" w:sz="0" w:space="0" w:color="auto"/>
                            <w:left w:val="none" w:sz="0" w:space="0" w:color="auto"/>
                            <w:bottom w:val="none" w:sz="0" w:space="0" w:color="auto"/>
                            <w:right w:val="none" w:sz="0" w:space="0" w:color="auto"/>
                          </w:divBdr>
                        </w:div>
                      </w:divsChild>
                    </w:div>
                    <w:div w:id="218514100">
                      <w:marLeft w:val="15"/>
                      <w:marRight w:val="15"/>
                      <w:marTop w:val="15"/>
                      <w:marBottom w:val="15"/>
                      <w:divBdr>
                        <w:top w:val="none" w:sz="0" w:space="0" w:color="auto"/>
                        <w:left w:val="none" w:sz="0" w:space="0" w:color="auto"/>
                        <w:bottom w:val="none" w:sz="0" w:space="0" w:color="auto"/>
                        <w:right w:val="none" w:sz="0" w:space="0" w:color="auto"/>
                      </w:divBdr>
                      <w:divsChild>
                        <w:div w:id="540631043">
                          <w:marLeft w:val="0"/>
                          <w:marRight w:val="0"/>
                          <w:marTop w:val="0"/>
                          <w:marBottom w:val="0"/>
                          <w:divBdr>
                            <w:top w:val="none" w:sz="0" w:space="0" w:color="auto"/>
                            <w:left w:val="none" w:sz="0" w:space="0" w:color="auto"/>
                            <w:bottom w:val="none" w:sz="0" w:space="0" w:color="auto"/>
                            <w:right w:val="none" w:sz="0" w:space="0" w:color="auto"/>
                          </w:divBdr>
                        </w:div>
                        <w:div w:id="174845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7956671">
      <w:bodyDiv w:val="1"/>
      <w:marLeft w:val="0"/>
      <w:marRight w:val="0"/>
      <w:marTop w:val="0"/>
      <w:marBottom w:val="0"/>
      <w:divBdr>
        <w:top w:val="none" w:sz="0" w:space="0" w:color="auto"/>
        <w:left w:val="none" w:sz="0" w:space="0" w:color="auto"/>
        <w:bottom w:val="none" w:sz="0" w:space="0" w:color="auto"/>
        <w:right w:val="none" w:sz="0" w:space="0" w:color="auto"/>
      </w:divBdr>
    </w:div>
    <w:div w:id="712123625">
      <w:bodyDiv w:val="1"/>
      <w:marLeft w:val="0"/>
      <w:marRight w:val="0"/>
      <w:marTop w:val="0"/>
      <w:marBottom w:val="0"/>
      <w:divBdr>
        <w:top w:val="none" w:sz="0" w:space="0" w:color="auto"/>
        <w:left w:val="none" w:sz="0" w:space="0" w:color="auto"/>
        <w:bottom w:val="none" w:sz="0" w:space="0" w:color="auto"/>
        <w:right w:val="none" w:sz="0" w:space="0" w:color="auto"/>
      </w:divBdr>
    </w:div>
    <w:div w:id="802423576">
      <w:bodyDiv w:val="1"/>
      <w:marLeft w:val="0"/>
      <w:marRight w:val="0"/>
      <w:marTop w:val="0"/>
      <w:marBottom w:val="0"/>
      <w:divBdr>
        <w:top w:val="none" w:sz="0" w:space="0" w:color="auto"/>
        <w:left w:val="none" w:sz="0" w:space="0" w:color="auto"/>
        <w:bottom w:val="none" w:sz="0" w:space="0" w:color="auto"/>
        <w:right w:val="none" w:sz="0" w:space="0" w:color="auto"/>
      </w:divBdr>
      <w:divsChild>
        <w:div w:id="479419257">
          <w:marLeft w:val="0"/>
          <w:marRight w:val="0"/>
          <w:marTop w:val="0"/>
          <w:marBottom w:val="0"/>
          <w:divBdr>
            <w:top w:val="none" w:sz="0" w:space="0" w:color="auto"/>
            <w:left w:val="none" w:sz="0" w:space="0" w:color="auto"/>
            <w:bottom w:val="none" w:sz="0" w:space="0" w:color="auto"/>
            <w:right w:val="none" w:sz="0" w:space="0" w:color="auto"/>
          </w:divBdr>
          <w:divsChild>
            <w:div w:id="866716155">
              <w:marLeft w:val="0"/>
              <w:marRight w:val="0"/>
              <w:marTop w:val="0"/>
              <w:marBottom w:val="0"/>
              <w:divBdr>
                <w:top w:val="none" w:sz="0" w:space="0" w:color="auto"/>
                <w:left w:val="none" w:sz="0" w:space="0" w:color="auto"/>
                <w:bottom w:val="none" w:sz="0" w:space="0" w:color="auto"/>
                <w:right w:val="none" w:sz="0" w:space="0" w:color="auto"/>
              </w:divBdr>
            </w:div>
            <w:div w:id="2146315408">
              <w:marLeft w:val="0"/>
              <w:marRight w:val="0"/>
              <w:marTop w:val="0"/>
              <w:marBottom w:val="0"/>
              <w:divBdr>
                <w:top w:val="none" w:sz="0" w:space="0" w:color="auto"/>
                <w:left w:val="none" w:sz="0" w:space="0" w:color="auto"/>
                <w:bottom w:val="none" w:sz="0" w:space="0" w:color="auto"/>
                <w:right w:val="none" w:sz="0" w:space="0" w:color="auto"/>
              </w:divBdr>
            </w:div>
          </w:divsChild>
        </w:div>
        <w:div w:id="1114250780">
          <w:marLeft w:val="0"/>
          <w:marRight w:val="0"/>
          <w:marTop w:val="0"/>
          <w:marBottom w:val="0"/>
          <w:divBdr>
            <w:top w:val="none" w:sz="0" w:space="0" w:color="auto"/>
            <w:left w:val="none" w:sz="0" w:space="0" w:color="auto"/>
            <w:bottom w:val="none" w:sz="0" w:space="0" w:color="auto"/>
            <w:right w:val="none" w:sz="0" w:space="0" w:color="auto"/>
          </w:divBdr>
          <w:divsChild>
            <w:div w:id="1368750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656195">
      <w:bodyDiv w:val="1"/>
      <w:marLeft w:val="0"/>
      <w:marRight w:val="0"/>
      <w:marTop w:val="0"/>
      <w:marBottom w:val="0"/>
      <w:divBdr>
        <w:top w:val="none" w:sz="0" w:space="0" w:color="auto"/>
        <w:left w:val="none" w:sz="0" w:space="0" w:color="auto"/>
        <w:bottom w:val="none" w:sz="0" w:space="0" w:color="auto"/>
        <w:right w:val="none" w:sz="0" w:space="0" w:color="auto"/>
      </w:divBdr>
    </w:div>
    <w:div w:id="939141465">
      <w:bodyDiv w:val="1"/>
      <w:marLeft w:val="0"/>
      <w:marRight w:val="0"/>
      <w:marTop w:val="0"/>
      <w:marBottom w:val="0"/>
      <w:divBdr>
        <w:top w:val="none" w:sz="0" w:space="0" w:color="auto"/>
        <w:left w:val="none" w:sz="0" w:space="0" w:color="auto"/>
        <w:bottom w:val="none" w:sz="0" w:space="0" w:color="auto"/>
        <w:right w:val="none" w:sz="0" w:space="0" w:color="auto"/>
      </w:divBdr>
      <w:divsChild>
        <w:div w:id="810559982">
          <w:marLeft w:val="0"/>
          <w:marRight w:val="0"/>
          <w:marTop w:val="0"/>
          <w:marBottom w:val="0"/>
          <w:divBdr>
            <w:top w:val="none" w:sz="0" w:space="0" w:color="auto"/>
            <w:left w:val="none" w:sz="0" w:space="0" w:color="auto"/>
            <w:bottom w:val="none" w:sz="0" w:space="0" w:color="auto"/>
            <w:right w:val="none" w:sz="0" w:space="0" w:color="auto"/>
          </w:divBdr>
        </w:div>
        <w:div w:id="538856875">
          <w:marLeft w:val="0"/>
          <w:marRight w:val="0"/>
          <w:marTop w:val="0"/>
          <w:marBottom w:val="0"/>
          <w:divBdr>
            <w:top w:val="none" w:sz="0" w:space="0" w:color="auto"/>
            <w:left w:val="none" w:sz="0" w:space="0" w:color="auto"/>
            <w:bottom w:val="none" w:sz="0" w:space="0" w:color="auto"/>
            <w:right w:val="none" w:sz="0" w:space="0" w:color="auto"/>
          </w:divBdr>
        </w:div>
      </w:divsChild>
    </w:div>
    <w:div w:id="1077631824">
      <w:bodyDiv w:val="1"/>
      <w:marLeft w:val="0"/>
      <w:marRight w:val="0"/>
      <w:marTop w:val="0"/>
      <w:marBottom w:val="0"/>
      <w:divBdr>
        <w:top w:val="none" w:sz="0" w:space="0" w:color="auto"/>
        <w:left w:val="none" w:sz="0" w:space="0" w:color="auto"/>
        <w:bottom w:val="none" w:sz="0" w:space="0" w:color="auto"/>
        <w:right w:val="none" w:sz="0" w:space="0" w:color="auto"/>
      </w:divBdr>
      <w:divsChild>
        <w:div w:id="1996298005">
          <w:marLeft w:val="0"/>
          <w:marRight w:val="0"/>
          <w:marTop w:val="0"/>
          <w:marBottom w:val="0"/>
          <w:divBdr>
            <w:top w:val="none" w:sz="0" w:space="0" w:color="auto"/>
            <w:left w:val="none" w:sz="0" w:space="0" w:color="auto"/>
            <w:bottom w:val="none" w:sz="0" w:space="0" w:color="auto"/>
            <w:right w:val="none" w:sz="0" w:space="0" w:color="auto"/>
          </w:divBdr>
          <w:divsChild>
            <w:div w:id="1527981378">
              <w:marLeft w:val="0"/>
              <w:marRight w:val="0"/>
              <w:marTop w:val="0"/>
              <w:marBottom w:val="0"/>
              <w:divBdr>
                <w:top w:val="none" w:sz="0" w:space="0" w:color="auto"/>
                <w:left w:val="none" w:sz="0" w:space="0" w:color="auto"/>
                <w:bottom w:val="none" w:sz="0" w:space="0" w:color="auto"/>
                <w:right w:val="none" w:sz="0" w:space="0" w:color="auto"/>
              </w:divBdr>
            </w:div>
          </w:divsChild>
        </w:div>
        <w:div w:id="1779257024">
          <w:marLeft w:val="0"/>
          <w:marRight w:val="0"/>
          <w:marTop w:val="0"/>
          <w:marBottom w:val="0"/>
          <w:divBdr>
            <w:top w:val="none" w:sz="0" w:space="0" w:color="auto"/>
            <w:left w:val="none" w:sz="0" w:space="0" w:color="auto"/>
            <w:bottom w:val="none" w:sz="0" w:space="0" w:color="auto"/>
            <w:right w:val="none" w:sz="0" w:space="0" w:color="auto"/>
          </w:divBdr>
          <w:divsChild>
            <w:div w:id="412430995">
              <w:marLeft w:val="0"/>
              <w:marRight w:val="0"/>
              <w:marTop w:val="0"/>
              <w:marBottom w:val="0"/>
              <w:divBdr>
                <w:top w:val="none" w:sz="0" w:space="0" w:color="auto"/>
                <w:left w:val="none" w:sz="0" w:space="0" w:color="auto"/>
                <w:bottom w:val="none" w:sz="0" w:space="0" w:color="auto"/>
                <w:right w:val="none" w:sz="0" w:space="0" w:color="auto"/>
              </w:divBdr>
            </w:div>
            <w:div w:id="1163276063">
              <w:marLeft w:val="0"/>
              <w:marRight w:val="0"/>
              <w:marTop w:val="0"/>
              <w:marBottom w:val="0"/>
              <w:divBdr>
                <w:top w:val="none" w:sz="0" w:space="0" w:color="auto"/>
                <w:left w:val="none" w:sz="0" w:space="0" w:color="auto"/>
                <w:bottom w:val="none" w:sz="0" w:space="0" w:color="auto"/>
                <w:right w:val="none" w:sz="0" w:space="0" w:color="auto"/>
              </w:divBdr>
            </w:div>
            <w:div w:id="1073508486">
              <w:marLeft w:val="0"/>
              <w:marRight w:val="0"/>
              <w:marTop w:val="0"/>
              <w:marBottom w:val="0"/>
              <w:divBdr>
                <w:top w:val="none" w:sz="0" w:space="0" w:color="auto"/>
                <w:left w:val="none" w:sz="0" w:space="0" w:color="auto"/>
                <w:bottom w:val="none" w:sz="0" w:space="0" w:color="auto"/>
                <w:right w:val="none" w:sz="0" w:space="0" w:color="auto"/>
              </w:divBdr>
              <w:divsChild>
                <w:div w:id="120101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324965">
          <w:marLeft w:val="0"/>
          <w:marRight w:val="0"/>
          <w:marTop w:val="0"/>
          <w:marBottom w:val="0"/>
          <w:divBdr>
            <w:top w:val="none" w:sz="0" w:space="0" w:color="auto"/>
            <w:left w:val="none" w:sz="0" w:space="0" w:color="auto"/>
            <w:bottom w:val="none" w:sz="0" w:space="0" w:color="auto"/>
            <w:right w:val="none" w:sz="0" w:space="0" w:color="auto"/>
          </w:divBdr>
          <w:divsChild>
            <w:div w:id="408239470">
              <w:marLeft w:val="0"/>
              <w:marRight w:val="0"/>
              <w:marTop w:val="0"/>
              <w:marBottom w:val="0"/>
              <w:divBdr>
                <w:top w:val="none" w:sz="0" w:space="0" w:color="auto"/>
                <w:left w:val="none" w:sz="0" w:space="0" w:color="auto"/>
                <w:bottom w:val="none" w:sz="0" w:space="0" w:color="auto"/>
                <w:right w:val="none" w:sz="0" w:space="0" w:color="auto"/>
              </w:divBdr>
              <w:divsChild>
                <w:div w:id="72641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935643">
          <w:marLeft w:val="0"/>
          <w:marRight w:val="0"/>
          <w:marTop w:val="0"/>
          <w:marBottom w:val="0"/>
          <w:divBdr>
            <w:top w:val="none" w:sz="0" w:space="0" w:color="auto"/>
            <w:left w:val="none" w:sz="0" w:space="0" w:color="auto"/>
            <w:bottom w:val="none" w:sz="0" w:space="0" w:color="auto"/>
            <w:right w:val="none" w:sz="0" w:space="0" w:color="auto"/>
          </w:divBdr>
          <w:divsChild>
            <w:div w:id="484711124">
              <w:marLeft w:val="0"/>
              <w:marRight w:val="0"/>
              <w:marTop w:val="0"/>
              <w:marBottom w:val="0"/>
              <w:divBdr>
                <w:top w:val="none" w:sz="0" w:space="0" w:color="auto"/>
                <w:left w:val="none" w:sz="0" w:space="0" w:color="auto"/>
                <w:bottom w:val="none" w:sz="0" w:space="0" w:color="auto"/>
                <w:right w:val="none" w:sz="0" w:space="0" w:color="auto"/>
              </w:divBdr>
            </w:div>
          </w:divsChild>
        </w:div>
        <w:div w:id="797836608">
          <w:marLeft w:val="0"/>
          <w:marRight w:val="0"/>
          <w:marTop w:val="0"/>
          <w:marBottom w:val="0"/>
          <w:divBdr>
            <w:top w:val="none" w:sz="0" w:space="0" w:color="auto"/>
            <w:left w:val="none" w:sz="0" w:space="0" w:color="auto"/>
            <w:bottom w:val="none" w:sz="0" w:space="0" w:color="auto"/>
            <w:right w:val="none" w:sz="0" w:space="0" w:color="auto"/>
          </w:divBdr>
          <w:divsChild>
            <w:div w:id="1399598711">
              <w:marLeft w:val="0"/>
              <w:marRight w:val="0"/>
              <w:marTop w:val="0"/>
              <w:marBottom w:val="0"/>
              <w:divBdr>
                <w:top w:val="none" w:sz="0" w:space="0" w:color="auto"/>
                <w:left w:val="none" w:sz="0" w:space="0" w:color="auto"/>
                <w:bottom w:val="none" w:sz="0" w:space="0" w:color="auto"/>
                <w:right w:val="none" w:sz="0" w:space="0" w:color="auto"/>
              </w:divBdr>
              <w:divsChild>
                <w:div w:id="87504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790032">
      <w:bodyDiv w:val="1"/>
      <w:marLeft w:val="0"/>
      <w:marRight w:val="0"/>
      <w:marTop w:val="0"/>
      <w:marBottom w:val="0"/>
      <w:divBdr>
        <w:top w:val="none" w:sz="0" w:space="0" w:color="auto"/>
        <w:left w:val="none" w:sz="0" w:space="0" w:color="auto"/>
        <w:bottom w:val="none" w:sz="0" w:space="0" w:color="auto"/>
        <w:right w:val="none" w:sz="0" w:space="0" w:color="auto"/>
      </w:divBdr>
    </w:div>
    <w:div w:id="1153179379">
      <w:bodyDiv w:val="1"/>
      <w:marLeft w:val="0"/>
      <w:marRight w:val="0"/>
      <w:marTop w:val="0"/>
      <w:marBottom w:val="0"/>
      <w:divBdr>
        <w:top w:val="none" w:sz="0" w:space="0" w:color="auto"/>
        <w:left w:val="none" w:sz="0" w:space="0" w:color="auto"/>
        <w:bottom w:val="none" w:sz="0" w:space="0" w:color="auto"/>
        <w:right w:val="none" w:sz="0" w:space="0" w:color="auto"/>
      </w:divBdr>
    </w:div>
    <w:div w:id="1566142287">
      <w:bodyDiv w:val="1"/>
      <w:marLeft w:val="0"/>
      <w:marRight w:val="0"/>
      <w:marTop w:val="0"/>
      <w:marBottom w:val="0"/>
      <w:divBdr>
        <w:top w:val="none" w:sz="0" w:space="0" w:color="auto"/>
        <w:left w:val="none" w:sz="0" w:space="0" w:color="auto"/>
        <w:bottom w:val="none" w:sz="0" w:space="0" w:color="auto"/>
        <w:right w:val="none" w:sz="0" w:space="0" w:color="auto"/>
      </w:divBdr>
      <w:divsChild>
        <w:div w:id="1900633007">
          <w:marLeft w:val="0"/>
          <w:marRight w:val="0"/>
          <w:marTop w:val="0"/>
          <w:marBottom w:val="0"/>
          <w:divBdr>
            <w:top w:val="none" w:sz="0" w:space="0" w:color="auto"/>
            <w:left w:val="none" w:sz="0" w:space="0" w:color="auto"/>
            <w:bottom w:val="none" w:sz="0" w:space="0" w:color="auto"/>
            <w:right w:val="none" w:sz="0" w:space="0" w:color="auto"/>
          </w:divBdr>
        </w:div>
        <w:div w:id="1884713833">
          <w:marLeft w:val="0"/>
          <w:marRight w:val="0"/>
          <w:marTop w:val="0"/>
          <w:marBottom w:val="0"/>
          <w:divBdr>
            <w:top w:val="none" w:sz="0" w:space="0" w:color="auto"/>
            <w:left w:val="none" w:sz="0" w:space="0" w:color="auto"/>
            <w:bottom w:val="none" w:sz="0" w:space="0" w:color="auto"/>
            <w:right w:val="none" w:sz="0" w:space="0" w:color="auto"/>
          </w:divBdr>
          <w:divsChild>
            <w:div w:id="246961721">
              <w:marLeft w:val="0"/>
              <w:marRight w:val="0"/>
              <w:marTop w:val="0"/>
              <w:marBottom w:val="0"/>
              <w:divBdr>
                <w:top w:val="none" w:sz="0" w:space="0" w:color="auto"/>
                <w:left w:val="none" w:sz="0" w:space="0" w:color="auto"/>
                <w:bottom w:val="none" w:sz="0" w:space="0" w:color="auto"/>
                <w:right w:val="none" w:sz="0" w:space="0" w:color="auto"/>
              </w:divBdr>
              <w:divsChild>
                <w:div w:id="197204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665560">
          <w:marLeft w:val="0"/>
          <w:marRight w:val="0"/>
          <w:marTop w:val="0"/>
          <w:marBottom w:val="0"/>
          <w:divBdr>
            <w:top w:val="none" w:sz="0" w:space="0" w:color="auto"/>
            <w:left w:val="none" w:sz="0" w:space="0" w:color="auto"/>
            <w:bottom w:val="none" w:sz="0" w:space="0" w:color="auto"/>
            <w:right w:val="none" w:sz="0" w:space="0" w:color="auto"/>
          </w:divBdr>
        </w:div>
        <w:div w:id="1771269498">
          <w:marLeft w:val="0"/>
          <w:marRight w:val="0"/>
          <w:marTop w:val="0"/>
          <w:marBottom w:val="0"/>
          <w:divBdr>
            <w:top w:val="none" w:sz="0" w:space="0" w:color="auto"/>
            <w:left w:val="none" w:sz="0" w:space="0" w:color="auto"/>
            <w:bottom w:val="none" w:sz="0" w:space="0" w:color="auto"/>
            <w:right w:val="none" w:sz="0" w:space="0" w:color="auto"/>
          </w:divBdr>
          <w:divsChild>
            <w:div w:id="507597592">
              <w:marLeft w:val="0"/>
              <w:marRight w:val="0"/>
              <w:marTop w:val="0"/>
              <w:marBottom w:val="0"/>
              <w:divBdr>
                <w:top w:val="none" w:sz="0" w:space="0" w:color="auto"/>
                <w:left w:val="none" w:sz="0" w:space="0" w:color="auto"/>
                <w:bottom w:val="none" w:sz="0" w:space="0" w:color="auto"/>
                <w:right w:val="none" w:sz="0" w:space="0" w:color="auto"/>
              </w:divBdr>
              <w:divsChild>
                <w:div w:id="100697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818182">
          <w:marLeft w:val="0"/>
          <w:marRight w:val="0"/>
          <w:marTop w:val="0"/>
          <w:marBottom w:val="0"/>
          <w:divBdr>
            <w:top w:val="none" w:sz="0" w:space="0" w:color="auto"/>
            <w:left w:val="none" w:sz="0" w:space="0" w:color="auto"/>
            <w:bottom w:val="none" w:sz="0" w:space="0" w:color="auto"/>
            <w:right w:val="none" w:sz="0" w:space="0" w:color="auto"/>
          </w:divBdr>
          <w:divsChild>
            <w:div w:id="2089691339">
              <w:marLeft w:val="0"/>
              <w:marRight w:val="0"/>
              <w:marTop w:val="0"/>
              <w:marBottom w:val="0"/>
              <w:divBdr>
                <w:top w:val="none" w:sz="0" w:space="0" w:color="auto"/>
                <w:left w:val="none" w:sz="0" w:space="0" w:color="auto"/>
                <w:bottom w:val="none" w:sz="0" w:space="0" w:color="auto"/>
                <w:right w:val="none" w:sz="0" w:space="0" w:color="auto"/>
              </w:divBdr>
            </w:div>
          </w:divsChild>
        </w:div>
        <w:div w:id="1430539085">
          <w:marLeft w:val="0"/>
          <w:marRight w:val="0"/>
          <w:marTop w:val="0"/>
          <w:marBottom w:val="0"/>
          <w:divBdr>
            <w:top w:val="none" w:sz="0" w:space="0" w:color="auto"/>
            <w:left w:val="none" w:sz="0" w:space="0" w:color="auto"/>
            <w:bottom w:val="none" w:sz="0" w:space="0" w:color="auto"/>
            <w:right w:val="none" w:sz="0" w:space="0" w:color="auto"/>
          </w:divBdr>
          <w:divsChild>
            <w:div w:id="497965538">
              <w:marLeft w:val="0"/>
              <w:marRight w:val="0"/>
              <w:marTop w:val="0"/>
              <w:marBottom w:val="0"/>
              <w:divBdr>
                <w:top w:val="none" w:sz="0" w:space="0" w:color="auto"/>
                <w:left w:val="none" w:sz="0" w:space="0" w:color="auto"/>
                <w:bottom w:val="none" w:sz="0" w:space="0" w:color="auto"/>
                <w:right w:val="none" w:sz="0" w:space="0" w:color="auto"/>
              </w:divBdr>
              <w:divsChild>
                <w:div w:id="24480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4281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n.wikipedia.org/wiki/Earliest_known_life_forms" TargetMode="External"/><Relationship Id="rId117" Type="http://schemas.openxmlformats.org/officeDocument/2006/relationships/hyperlink" Target="https://en.wikipedia.org/wiki/Primary_productivity" TargetMode="External"/><Relationship Id="rId21" Type="http://schemas.openxmlformats.org/officeDocument/2006/relationships/hyperlink" Target="https://en.wikipedia.org/wiki/Heat" TargetMode="External"/><Relationship Id="rId42" Type="http://schemas.openxmlformats.org/officeDocument/2006/relationships/hyperlink" Target="https://en.wikipedia.org/wiki/Geosphere" TargetMode="External"/><Relationship Id="rId47" Type="http://schemas.openxmlformats.org/officeDocument/2006/relationships/hyperlink" Target="https://en.wikipedia.org/wiki/Abiotic_component" TargetMode="External"/><Relationship Id="rId63" Type="http://schemas.openxmlformats.org/officeDocument/2006/relationships/hyperlink" Target="https://en.wikipedia.org/wiki/Microorganisms" TargetMode="External"/><Relationship Id="rId68" Type="http://schemas.openxmlformats.org/officeDocument/2006/relationships/hyperlink" Target="https://en.wikipedia.org/wiki/Carbon" TargetMode="External"/><Relationship Id="rId84" Type="http://schemas.openxmlformats.org/officeDocument/2006/relationships/hyperlink" Target="https://en.wikipedia.org/wiki/Ecological" TargetMode="External"/><Relationship Id="rId89" Type="http://schemas.openxmlformats.org/officeDocument/2006/relationships/hyperlink" Target="https://en.wikipedia.org/wiki/Atmosphere_of_Earth" TargetMode="External"/><Relationship Id="rId112" Type="http://schemas.openxmlformats.org/officeDocument/2006/relationships/hyperlink" Target="https://en.wikipedia.org/wiki/United_Nations_Environment_Programme" TargetMode="External"/><Relationship Id="rId133" Type="http://schemas.openxmlformats.org/officeDocument/2006/relationships/hyperlink" Target="https://en.wikipedia.org/wiki/Carbon" TargetMode="External"/><Relationship Id="rId138" Type="http://schemas.openxmlformats.org/officeDocument/2006/relationships/hyperlink" Target="https://en.wikipedia.org/wiki/Multicellular_organism" TargetMode="External"/><Relationship Id="rId154" Type="http://schemas.openxmlformats.org/officeDocument/2006/relationships/hyperlink" Target="https://en.wikipedia.org/wiki/Holocene_extinction" TargetMode="External"/><Relationship Id="rId159" Type="http://schemas.openxmlformats.org/officeDocument/2006/relationships/diagramLayout" Target="diagrams/layout1.xml"/><Relationship Id="rId16" Type="http://schemas.openxmlformats.org/officeDocument/2006/relationships/hyperlink" Target="https://en.wikipedia.org/wiki/Ecosystem" TargetMode="External"/><Relationship Id="rId107" Type="http://schemas.openxmlformats.org/officeDocument/2006/relationships/hyperlink" Target="https://en.wikipedia.org/wiki/Soil_structure" TargetMode="External"/><Relationship Id="rId11" Type="http://schemas.openxmlformats.org/officeDocument/2006/relationships/footer" Target="footer2.xml"/><Relationship Id="rId32" Type="http://schemas.openxmlformats.org/officeDocument/2006/relationships/hyperlink" Target="https://en.wikipedia.org/wiki/Microbial_mat" TargetMode="External"/><Relationship Id="rId37" Type="http://schemas.openxmlformats.org/officeDocument/2006/relationships/footer" Target="footer3.xml"/><Relationship Id="rId53" Type="http://schemas.openxmlformats.org/officeDocument/2006/relationships/hyperlink" Target="https://en.wikipedia.org/wiki/Ecosystem" TargetMode="External"/><Relationship Id="rId58" Type="http://schemas.openxmlformats.org/officeDocument/2006/relationships/footer" Target="footer5.xml"/><Relationship Id="rId74" Type="http://schemas.openxmlformats.org/officeDocument/2006/relationships/hyperlink" Target="https://en.wikipedia.org/wiki/Food_chain" TargetMode="External"/><Relationship Id="rId79" Type="http://schemas.openxmlformats.org/officeDocument/2006/relationships/hyperlink" Target="https://en.wikipedia.org/wiki/Nature" TargetMode="External"/><Relationship Id="rId102" Type="http://schemas.openxmlformats.org/officeDocument/2006/relationships/hyperlink" Target="https://en.wikipedia.org/wiki/Photovoltaic_system" TargetMode="External"/><Relationship Id="rId123" Type="http://schemas.openxmlformats.org/officeDocument/2006/relationships/hyperlink" Target="https://en.wikipedia.org/wiki/Mass_extinction" TargetMode="External"/><Relationship Id="rId128" Type="http://schemas.openxmlformats.org/officeDocument/2006/relationships/hyperlink" Target="https://en.wikipedia.org/wiki/Biodiversity" TargetMode="External"/><Relationship Id="rId144" Type="http://schemas.openxmlformats.org/officeDocument/2006/relationships/hyperlink" Target="https://en.wikipedia.org/wiki/Rainforest_collapse" TargetMode="External"/><Relationship Id="rId149" Type="http://schemas.openxmlformats.org/officeDocument/2006/relationships/hyperlink" Target="https://en.wikipedia.org/wiki/Dinosaur" TargetMode="External"/><Relationship Id="rId5" Type="http://schemas.openxmlformats.org/officeDocument/2006/relationships/settings" Target="settings.xml"/><Relationship Id="rId90" Type="http://schemas.openxmlformats.org/officeDocument/2006/relationships/hyperlink" Target="https://en.wikipedia.org/wiki/Natural_phenomenon" TargetMode="External"/><Relationship Id="rId95" Type="http://schemas.openxmlformats.org/officeDocument/2006/relationships/hyperlink" Target="https://en.wikipedia.org/wiki/Energy" TargetMode="External"/><Relationship Id="rId160" Type="http://schemas.openxmlformats.org/officeDocument/2006/relationships/diagramQuickStyle" Target="diagrams/quickStyle1.xml"/><Relationship Id="rId165" Type="http://schemas.openxmlformats.org/officeDocument/2006/relationships/fontTable" Target="fontTable.xml"/><Relationship Id="rId22" Type="http://schemas.openxmlformats.org/officeDocument/2006/relationships/hyperlink" Target="https://en.wikipedia.org/wiki/Geophysiology" TargetMode="External"/><Relationship Id="rId27" Type="http://schemas.openxmlformats.org/officeDocument/2006/relationships/hyperlink" Target="https://en.wikipedia.org/wiki/Life" TargetMode="External"/><Relationship Id="rId43" Type="http://schemas.openxmlformats.org/officeDocument/2006/relationships/hyperlink" Target="https://en.wikipedia.org/wiki/Hydrosphere" TargetMode="External"/><Relationship Id="rId48" Type="http://schemas.openxmlformats.org/officeDocument/2006/relationships/hyperlink" Target="https://en.wikipedia.org/wiki/Biotic_component" TargetMode="External"/><Relationship Id="rId64" Type="http://schemas.openxmlformats.org/officeDocument/2006/relationships/hyperlink" Target="https://en.wikipedia.org/wiki/Biomass_(ecology)" TargetMode="External"/><Relationship Id="rId69" Type="http://schemas.openxmlformats.org/officeDocument/2006/relationships/hyperlink" Target="https://en.wikipedia.org/wiki/Biomass_(ecology)" TargetMode="External"/><Relationship Id="rId113" Type="http://schemas.openxmlformats.org/officeDocument/2006/relationships/hyperlink" Target="https://en.wikipedia.org/wiki/Ecosystem" TargetMode="External"/><Relationship Id="rId118" Type="http://schemas.openxmlformats.org/officeDocument/2006/relationships/hyperlink" Target="https://en.wikipedia.org/wiki/Biodiversity" TargetMode="External"/><Relationship Id="rId134" Type="http://schemas.openxmlformats.org/officeDocument/2006/relationships/hyperlink" Target="https://en.wikipedia.org/wiki/Biodiversity" TargetMode="External"/><Relationship Id="rId139" Type="http://schemas.openxmlformats.org/officeDocument/2006/relationships/hyperlink" Target="https://en.wikipedia.org/wiki/Phylum" TargetMode="External"/><Relationship Id="rId80" Type="http://schemas.openxmlformats.org/officeDocument/2006/relationships/hyperlink" Target="https://en.wikipedia.org/wiki/Artificiality" TargetMode="External"/><Relationship Id="rId85" Type="http://schemas.openxmlformats.org/officeDocument/2006/relationships/hyperlink" Target="https://en.wikipedia.org/wiki/Ecological" TargetMode="External"/><Relationship Id="rId150" Type="http://schemas.openxmlformats.org/officeDocument/2006/relationships/header" Target="header6.xml"/><Relationship Id="rId155" Type="http://schemas.openxmlformats.org/officeDocument/2006/relationships/hyperlink" Target="https://en.wikipedia.org/wiki/Human_impact_on_the_environment" TargetMode="External"/><Relationship Id="rId12" Type="http://schemas.openxmlformats.org/officeDocument/2006/relationships/hyperlink" Target="https://en.wikipedia.org/wiki/Gaia_hypothesis" TargetMode="External"/><Relationship Id="rId17" Type="http://schemas.openxmlformats.org/officeDocument/2006/relationships/hyperlink" Target="https://en.wikipedia.org/wiki/Life" TargetMode="External"/><Relationship Id="rId33" Type="http://schemas.openxmlformats.org/officeDocument/2006/relationships/hyperlink" Target="https://en.wikipedia.org/wiki/Fossils" TargetMode="External"/><Relationship Id="rId38" Type="http://schemas.openxmlformats.org/officeDocument/2006/relationships/header" Target="header2.xml"/><Relationship Id="rId59" Type="http://schemas.openxmlformats.org/officeDocument/2006/relationships/hyperlink" Target="https://en.wikipedia.org/wiki/Human" TargetMode="External"/><Relationship Id="rId103" Type="http://schemas.openxmlformats.org/officeDocument/2006/relationships/hyperlink" Target="https://en.wikipedia.org/wiki/Desert" TargetMode="External"/><Relationship Id="rId108" Type="http://schemas.openxmlformats.org/officeDocument/2006/relationships/header" Target="header5.xml"/><Relationship Id="rId124" Type="http://schemas.openxmlformats.org/officeDocument/2006/relationships/hyperlink" Target="https://en.wikipedia.org/wiki/Biodiversity" TargetMode="External"/><Relationship Id="rId129" Type="http://schemas.openxmlformats.org/officeDocument/2006/relationships/hyperlink" Target="https://en.wikipedia.org/wiki/Biodiversity" TargetMode="External"/><Relationship Id="rId54" Type="http://schemas.openxmlformats.org/officeDocument/2006/relationships/hyperlink" Target="https://en.wikipedia.org/wiki/Ecosystem" TargetMode="External"/><Relationship Id="rId70" Type="http://schemas.openxmlformats.org/officeDocument/2006/relationships/hyperlink" Target="https://en.wikipedia.org/wiki/Trophic_level" TargetMode="External"/><Relationship Id="rId75" Type="http://schemas.openxmlformats.org/officeDocument/2006/relationships/header" Target="header4.xml"/><Relationship Id="rId91" Type="http://schemas.openxmlformats.org/officeDocument/2006/relationships/hyperlink" Target="https://en.wikipedia.org/wiki/Natural_resource" TargetMode="External"/><Relationship Id="rId96" Type="http://schemas.openxmlformats.org/officeDocument/2006/relationships/hyperlink" Target="https://en.wikipedia.org/wiki/Radiation" TargetMode="External"/><Relationship Id="rId140" Type="http://schemas.openxmlformats.org/officeDocument/2006/relationships/hyperlink" Target="https://en.wikipedia.org/wiki/Biodiversity" TargetMode="External"/><Relationship Id="rId145" Type="http://schemas.openxmlformats.org/officeDocument/2006/relationships/hyperlink" Target="https://en.wikipedia.org/wiki/Plant" TargetMode="External"/><Relationship Id="rId161" Type="http://schemas.openxmlformats.org/officeDocument/2006/relationships/diagramColors" Target="diagrams/colors1.xml"/><Relationship Id="rId16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en.wikipedia.org/wiki/Ancient_Greek" TargetMode="External"/><Relationship Id="rId23" Type="http://schemas.openxmlformats.org/officeDocument/2006/relationships/hyperlink" Target="https://en.wikipedia.org/wiki/Biogenesis" TargetMode="External"/><Relationship Id="rId28" Type="http://schemas.openxmlformats.org/officeDocument/2006/relationships/hyperlink" Target="https://en.wikipedia.org/wiki/Biogenic_substance" TargetMode="External"/><Relationship Id="rId36" Type="http://schemas.openxmlformats.org/officeDocument/2006/relationships/hyperlink" Target="https://en.wikipedia.org/wiki/Biosphere" TargetMode="External"/><Relationship Id="rId49" Type="http://schemas.openxmlformats.org/officeDocument/2006/relationships/hyperlink" Target="https://en.wikipedia.org/wiki/Abiotic_component" TargetMode="External"/><Relationship Id="rId57" Type="http://schemas.openxmlformats.org/officeDocument/2006/relationships/header" Target="header3.xml"/><Relationship Id="rId106" Type="http://schemas.openxmlformats.org/officeDocument/2006/relationships/hyperlink" Target="https://en.wikipedia.org/wiki/Mineralogy" TargetMode="External"/><Relationship Id="rId114" Type="http://schemas.openxmlformats.org/officeDocument/2006/relationships/hyperlink" Target="https://en.wikipedia.org/wiki/Biodiversity" TargetMode="External"/><Relationship Id="rId119" Type="http://schemas.openxmlformats.org/officeDocument/2006/relationships/hyperlink" Target="https://en.wikipedia.org/wiki/Biodiversity" TargetMode="External"/><Relationship Id="rId127" Type="http://schemas.openxmlformats.org/officeDocument/2006/relationships/hyperlink" Target="https://en.wikipedia.org/wiki/Biodiversity" TargetMode="External"/><Relationship Id="rId10" Type="http://schemas.openxmlformats.org/officeDocument/2006/relationships/footer" Target="footer1.xml"/><Relationship Id="rId31" Type="http://schemas.openxmlformats.org/officeDocument/2006/relationships/hyperlink" Target="https://en.wikipedia.org/wiki/Western_Greenland" TargetMode="External"/><Relationship Id="rId44" Type="http://schemas.openxmlformats.org/officeDocument/2006/relationships/hyperlink" Target="https://en.wikipedia.org/wiki/Earth%27s_atmosphere" TargetMode="External"/><Relationship Id="rId52" Type="http://schemas.openxmlformats.org/officeDocument/2006/relationships/hyperlink" Target="https://en.wikipedia.org/wiki/Ecosystem" TargetMode="External"/><Relationship Id="rId60" Type="http://schemas.openxmlformats.org/officeDocument/2006/relationships/hyperlink" Target="https://en.wikipedia.org/wiki/Climate_change" TargetMode="External"/><Relationship Id="rId65" Type="http://schemas.openxmlformats.org/officeDocument/2006/relationships/hyperlink" Target="https://en.wikipedia.org/wiki/Fishery" TargetMode="External"/><Relationship Id="rId73" Type="http://schemas.openxmlformats.org/officeDocument/2006/relationships/hyperlink" Target="https://en.wikipedia.org/wiki/Predator" TargetMode="External"/><Relationship Id="rId78" Type="http://schemas.openxmlformats.org/officeDocument/2006/relationships/hyperlink" Target="https://en.wikipedia.org/wiki/Life" TargetMode="External"/><Relationship Id="rId81" Type="http://schemas.openxmlformats.org/officeDocument/2006/relationships/hyperlink" Target="https://en.wikipedia.org/wiki/Earth" TargetMode="External"/><Relationship Id="rId86" Type="http://schemas.openxmlformats.org/officeDocument/2006/relationships/hyperlink" Target="https://en.wikipedia.org/wiki/Microorganism" TargetMode="External"/><Relationship Id="rId94" Type="http://schemas.openxmlformats.org/officeDocument/2006/relationships/hyperlink" Target="https://en.wikipedia.org/wiki/Physical_phenomena" TargetMode="External"/><Relationship Id="rId99" Type="http://schemas.openxmlformats.org/officeDocument/2006/relationships/hyperlink" Target="https://en.wikipedia.org/wiki/Built_environment" TargetMode="External"/><Relationship Id="rId101" Type="http://schemas.openxmlformats.org/officeDocument/2006/relationships/hyperlink" Target="https://en.wikipedia.org/wiki/Hut" TargetMode="External"/><Relationship Id="rId122" Type="http://schemas.openxmlformats.org/officeDocument/2006/relationships/hyperlink" Target="https://en.wikipedia.org/wiki/Environmental_change" TargetMode="External"/><Relationship Id="rId130" Type="http://schemas.openxmlformats.org/officeDocument/2006/relationships/hyperlink" Target="https://en.wikipedia.org/wiki/Biodiversity" TargetMode="External"/><Relationship Id="rId135" Type="http://schemas.openxmlformats.org/officeDocument/2006/relationships/hyperlink" Target="https://en.wikipedia.org/wiki/Organism" TargetMode="External"/><Relationship Id="rId143" Type="http://schemas.openxmlformats.org/officeDocument/2006/relationships/hyperlink" Target="https://en.wikipedia.org/wiki/Carboniferous" TargetMode="External"/><Relationship Id="rId148" Type="http://schemas.openxmlformats.org/officeDocument/2006/relationships/hyperlink" Target="https://en.wikipedia.org/wiki/Cretaceous%E2%80%93Paleogene_extinction_event" TargetMode="External"/><Relationship Id="rId151" Type="http://schemas.openxmlformats.org/officeDocument/2006/relationships/footer" Target="footer8.xml"/><Relationship Id="rId156" Type="http://schemas.openxmlformats.org/officeDocument/2006/relationships/hyperlink" Target="https://en.wikipedia.org/wiki/Habitat_(ecology)" TargetMode="External"/><Relationship Id="rId164" Type="http://schemas.openxmlformats.org/officeDocument/2006/relationships/footer" Target="footer9.xml"/><Relationship Id="rId4" Type="http://schemas.openxmlformats.org/officeDocument/2006/relationships/styles" Target="styles.xml"/><Relationship Id="rId9" Type="http://schemas.openxmlformats.org/officeDocument/2006/relationships/header" Target="header1.xml"/><Relationship Id="rId13" Type="http://schemas.openxmlformats.org/officeDocument/2006/relationships/hyperlink" Target="https://en.wikipedia.org/wiki/Holism" TargetMode="External"/><Relationship Id="rId18" Type="http://schemas.openxmlformats.org/officeDocument/2006/relationships/hyperlink" Target="https://en.wikipedia.org/wiki/Earth" TargetMode="External"/><Relationship Id="rId39" Type="http://schemas.openxmlformats.org/officeDocument/2006/relationships/footer" Target="footer4.xml"/><Relationship Id="rId109" Type="http://schemas.openxmlformats.org/officeDocument/2006/relationships/footer" Target="footer7.xml"/><Relationship Id="rId34" Type="http://schemas.openxmlformats.org/officeDocument/2006/relationships/hyperlink" Target="https://en.wikipedia.org/wiki/Stephen_Blair_Hedges" TargetMode="External"/><Relationship Id="rId50" Type="http://schemas.openxmlformats.org/officeDocument/2006/relationships/hyperlink" Target="https://en.wikipedia.org/wiki/Nutrient_cycles" TargetMode="External"/><Relationship Id="rId55" Type="http://schemas.openxmlformats.org/officeDocument/2006/relationships/hyperlink" Target="https://en.wikipedia.org/wiki/Feedback" TargetMode="External"/><Relationship Id="rId76" Type="http://schemas.openxmlformats.org/officeDocument/2006/relationships/footer" Target="footer6.xml"/><Relationship Id="rId97" Type="http://schemas.openxmlformats.org/officeDocument/2006/relationships/hyperlink" Target="https://en.wikipedia.org/wiki/Electric_charge" TargetMode="External"/><Relationship Id="rId104" Type="http://schemas.openxmlformats.org/officeDocument/2006/relationships/hyperlink" Target="https://en.wikipedia.org/wiki/Beaver_dam" TargetMode="External"/><Relationship Id="rId120" Type="http://schemas.openxmlformats.org/officeDocument/2006/relationships/hyperlink" Target="https://en.wikipedia.org/wiki/Biodiversity" TargetMode="External"/><Relationship Id="rId125" Type="http://schemas.openxmlformats.org/officeDocument/2006/relationships/hyperlink" Target="https://en.wikipedia.org/wiki/Biodiversity" TargetMode="External"/><Relationship Id="rId141" Type="http://schemas.openxmlformats.org/officeDocument/2006/relationships/hyperlink" Target="https://en.wikipedia.org/wiki/Biodiversity_loss" TargetMode="External"/><Relationship Id="rId146" Type="http://schemas.openxmlformats.org/officeDocument/2006/relationships/hyperlink" Target="https://en.wikipedia.org/wiki/Animal" TargetMode="External"/><Relationship Id="rId167" Type="http://schemas.openxmlformats.org/officeDocument/2006/relationships/glossaryDocument" Target="glossary/document.xml"/><Relationship Id="rId7" Type="http://schemas.openxmlformats.org/officeDocument/2006/relationships/footnotes" Target="footnotes.xml"/><Relationship Id="rId71" Type="http://schemas.openxmlformats.org/officeDocument/2006/relationships/hyperlink" Target="https://en.wikipedia.org/wiki/Autotroph" TargetMode="External"/><Relationship Id="rId92" Type="http://schemas.openxmlformats.org/officeDocument/2006/relationships/hyperlink" Target="https://en.wikipedia.org/wiki/Physical_phenomena" TargetMode="External"/><Relationship Id="rId162" Type="http://schemas.microsoft.com/office/2007/relationships/diagramDrawing" Target="diagrams/drawing1.xml"/><Relationship Id="rId2" Type="http://schemas.openxmlformats.org/officeDocument/2006/relationships/customXml" Target="../customXml/item2.xml"/><Relationship Id="rId29" Type="http://schemas.openxmlformats.org/officeDocument/2006/relationships/hyperlink" Target="https://en.wikipedia.org/wiki/Graphite" TargetMode="External"/><Relationship Id="rId24" Type="http://schemas.openxmlformats.org/officeDocument/2006/relationships/hyperlink" Target="https://en.wikipedia.org/wiki/Biosphere_2" TargetMode="External"/><Relationship Id="rId40" Type="http://schemas.openxmlformats.org/officeDocument/2006/relationships/hyperlink" Target="https://en.wikipedia.org/wiki/Biomass_(ecology)" TargetMode="External"/><Relationship Id="rId45" Type="http://schemas.openxmlformats.org/officeDocument/2006/relationships/hyperlink" Target="https://en.wikipedia.org/wiki/Ecosphere_(planetary)" TargetMode="External"/><Relationship Id="rId66" Type="http://schemas.openxmlformats.org/officeDocument/2006/relationships/hyperlink" Target="https://en.wikipedia.org/wiki/Organic_carbon" TargetMode="External"/><Relationship Id="rId87" Type="http://schemas.openxmlformats.org/officeDocument/2006/relationships/hyperlink" Target="https://en.wikipedia.org/wiki/Soil" TargetMode="External"/><Relationship Id="rId110" Type="http://schemas.openxmlformats.org/officeDocument/2006/relationships/hyperlink" Target="https://en.wikipedia.org/wiki/Habitat" TargetMode="External"/><Relationship Id="rId115" Type="http://schemas.openxmlformats.org/officeDocument/2006/relationships/hyperlink" Target="https://en.wikipedia.org/wiki/Equator" TargetMode="External"/><Relationship Id="rId131" Type="http://schemas.openxmlformats.org/officeDocument/2006/relationships/hyperlink" Target="https://en.wikipedia.org/wiki/Tonne" TargetMode="External"/><Relationship Id="rId136" Type="http://schemas.openxmlformats.org/officeDocument/2006/relationships/hyperlink" Target="https://en.wikipedia.org/wiki/Biodiversity" TargetMode="External"/><Relationship Id="rId157" Type="http://schemas.openxmlformats.org/officeDocument/2006/relationships/hyperlink" Target="https://en.wikipedia.org/wiki/Health" TargetMode="External"/><Relationship Id="rId61" Type="http://schemas.openxmlformats.org/officeDocument/2006/relationships/hyperlink" Target="https://en.wikipedia.org/wiki/Ecosystem_services" TargetMode="External"/><Relationship Id="rId82" Type="http://schemas.openxmlformats.org/officeDocument/2006/relationships/hyperlink" Target="https://en.wikipedia.org/wiki/Species" TargetMode="External"/><Relationship Id="rId152" Type="http://schemas.openxmlformats.org/officeDocument/2006/relationships/hyperlink" Target="https://en.wikipedia.org/wiki/Humans" TargetMode="External"/><Relationship Id="rId19" Type="http://schemas.openxmlformats.org/officeDocument/2006/relationships/hyperlink" Target="https://en.wikipedia.org/wiki/Sun" TargetMode="External"/><Relationship Id="rId14" Type="http://schemas.openxmlformats.org/officeDocument/2006/relationships/hyperlink" Target="https://en.wikipedia.org/wiki/Feedback_loop" TargetMode="External"/><Relationship Id="rId30" Type="http://schemas.openxmlformats.org/officeDocument/2006/relationships/hyperlink" Target="https://en.wikipedia.org/wiki/Metasediment" TargetMode="External"/><Relationship Id="rId35" Type="http://schemas.openxmlformats.org/officeDocument/2006/relationships/hyperlink" Target="https://en.wikipedia.org/wiki/Universe" TargetMode="External"/><Relationship Id="rId56" Type="http://schemas.openxmlformats.org/officeDocument/2006/relationships/hyperlink" Target="https://en.wikipedia.org/wiki/Ecosystem" TargetMode="External"/><Relationship Id="rId77" Type="http://schemas.openxmlformats.org/officeDocument/2006/relationships/image" Target="media/image1.gif"/><Relationship Id="rId100" Type="http://schemas.openxmlformats.org/officeDocument/2006/relationships/hyperlink" Target="https://en.wikipedia.org/wiki/Land_development" TargetMode="External"/><Relationship Id="rId105" Type="http://schemas.openxmlformats.org/officeDocument/2006/relationships/hyperlink" Target="https://en.wikipedia.org/wiki/Mound-building_termites" TargetMode="External"/><Relationship Id="rId126" Type="http://schemas.openxmlformats.org/officeDocument/2006/relationships/hyperlink" Target="https://en.wikipedia.org/wiki/Extinction" TargetMode="External"/><Relationship Id="rId147" Type="http://schemas.openxmlformats.org/officeDocument/2006/relationships/hyperlink" Target="https://en.wikipedia.org/wiki/Permian%E2%80%93Triassic_extinction_event" TargetMode="External"/><Relationship Id="rId168"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s://en.wikipedia.org/wiki/Ecosystem" TargetMode="External"/><Relationship Id="rId72" Type="http://schemas.openxmlformats.org/officeDocument/2006/relationships/hyperlink" Target="https://en.wikipedia.org/wiki/Heterotroph" TargetMode="External"/><Relationship Id="rId93" Type="http://schemas.openxmlformats.org/officeDocument/2006/relationships/hyperlink" Target="https://en.wikipedia.org/wiki/Natural_resource" TargetMode="External"/><Relationship Id="rId98" Type="http://schemas.openxmlformats.org/officeDocument/2006/relationships/hyperlink" Target="https://en.wikipedia.org/wiki/Magnetism" TargetMode="External"/><Relationship Id="rId121" Type="http://schemas.openxmlformats.org/officeDocument/2006/relationships/hyperlink" Target="https://en.wikipedia.org/wiki/Biodiversity" TargetMode="External"/><Relationship Id="rId142" Type="http://schemas.openxmlformats.org/officeDocument/2006/relationships/hyperlink" Target="https://en.wikipedia.org/wiki/Mass_extinction" TargetMode="External"/><Relationship Id="rId163" Type="http://schemas.openxmlformats.org/officeDocument/2006/relationships/header" Target="header7.xml"/><Relationship Id="rId3" Type="http://schemas.openxmlformats.org/officeDocument/2006/relationships/numbering" Target="numbering.xml"/><Relationship Id="rId25" Type="http://schemas.openxmlformats.org/officeDocument/2006/relationships/hyperlink" Target="https://en.wikipedia.org/wiki/BIOS-3" TargetMode="External"/><Relationship Id="rId46" Type="http://schemas.openxmlformats.org/officeDocument/2006/relationships/hyperlink" Target="https://en.wikipedia.org/wiki/Community_(ecology)" TargetMode="External"/><Relationship Id="rId67" Type="http://schemas.openxmlformats.org/officeDocument/2006/relationships/hyperlink" Target="https://en.wikipedia.org/wiki/Biomass_(ecology)" TargetMode="External"/><Relationship Id="rId116" Type="http://schemas.openxmlformats.org/officeDocument/2006/relationships/hyperlink" Target="https://en.wikipedia.org/wiki/Biodiversity" TargetMode="External"/><Relationship Id="rId137" Type="http://schemas.openxmlformats.org/officeDocument/2006/relationships/hyperlink" Target="https://en.wikipedia.org/wiki/Biodiversity" TargetMode="External"/><Relationship Id="rId158" Type="http://schemas.openxmlformats.org/officeDocument/2006/relationships/diagramData" Target="diagrams/data1.xml"/><Relationship Id="rId20" Type="http://schemas.openxmlformats.org/officeDocument/2006/relationships/hyperlink" Target="https://en.wikipedia.org/wiki/Cosmic_radiation" TargetMode="External"/><Relationship Id="rId41" Type="http://schemas.openxmlformats.org/officeDocument/2006/relationships/hyperlink" Target="https://en.wikipedia.org/wiki/Biota_(ecology)" TargetMode="External"/><Relationship Id="rId62" Type="http://schemas.openxmlformats.org/officeDocument/2006/relationships/hyperlink" Target="https://en.wikipedia.org/wiki/Ecosystem_management" TargetMode="External"/><Relationship Id="rId83" Type="http://schemas.openxmlformats.org/officeDocument/2006/relationships/hyperlink" Target="https://en.wikipedia.org/wiki/Climate" TargetMode="External"/><Relationship Id="rId88" Type="http://schemas.openxmlformats.org/officeDocument/2006/relationships/hyperlink" Target="https://en.wikipedia.org/wiki/Rock_(geology)" TargetMode="External"/><Relationship Id="rId111" Type="http://schemas.openxmlformats.org/officeDocument/2006/relationships/hyperlink" Target="https://en.wikipedia.org/wiki/Savanna" TargetMode="External"/><Relationship Id="rId132" Type="http://schemas.openxmlformats.org/officeDocument/2006/relationships/hyperlink" Target="https://en.wikipedia.org/wiki/Tonnes" TargetMode="External"/><Relationship Id="rId153" Type="http://schemas.openxmlformats.org/officeDocument/2006/relationships/hyperlink" Target="https://en.wikipedia.org/wiki/Genetic_diversity" TargetMode="Externa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E26B4E4-5048-4441-B041-653427E472B6}" type="doc">
      <dgm:prSet loTypeId="urn:microsoft.com/office/officeart/2008/layout/NameandTitleOrganizationalChart" loCatId="hierarchy" qsTypeId="urn:microsoft.com/office/officeart/2005/8/quickstyle/simple1" qsCatId="simple" csTypeId="urn:microsoft.com/office/officeart/2005/8/colors/colorful1" csCatId="colorful" phldr="1"/>
      <dgm:spPr/>
      <dgm:t>
        <a:bodyPr/>
        <a:lstStyle/>
        <a:p>
          <a:endParaRPr lang="el-GR"/>
        </a:p>
      </dgm:t>
    </dgm:pt>
    <dgm:pt modelId="{B31A63F5-378D-4AAB-B61C-F051DCD9D64C}">
      <dgm:prSet phldrT="[Κείμενο]"/>
      <dgm:spPr/>
      <dgm:t>
        <a:bodyPr/>
        <a:lstStyle/>
        <a:p>
          <a:r>
            <a:rPr lang="el-GR"/>
            <a:t>ΚΩΝΣΤΑΝΤΙΝΟΣ</a:t>
          </a:r>
        </a:p>
      </dgm:t>
    </dgm:pt>
    <dgm:pt modelId="{B8305E04-74D4-4674-97C5-77135F130AFE}" type="parTrans" cxnId="{F480F455-3CA9-4D69-94E6-600C739B6C3F}">
      <dgm:prSet/>
      <dgm:spPr/>
      <dgm:t>
        <a:bodyPr/>
        <a:lstStyle/>
        <a:p>
          <a:endParaRPr lang="el-GR"/>
        </a:p>
      </dgm:t>
    </dgm:pt>
    <dgm:pt modelId="{6F22A7DA-0CF2-4858-81E1-2C04FE9D6AAE}" type="sibTrans" cxnId="{F480F455-3CA9-4D69-94E6-600C739B6C3F}">
      <dgm:prSet/>
      <dgm:spPr/>
      <dgm:t>
        <a:bodyPr/>
        <a:lstStyle/>
        <a:p>
          <a:r>
            <a:rPr lang="el-GR"/>
            <a:t>Πατέρας</a:t>
          </a:r>
        </a:p>
      </dgm:t>
    </dgm:pt>
    <dgm:pt modelId="{1510C658-7689-4B49-B6B4-9C64D7563D79}" type="asst">
      <dgm:prSet phldrT="[Κείμενο]"/>
      <dgm:spPr/>
      <dgm:t>
        <a:bodyPr/>
        <a:lstStyle/>
        <a:p>
          <a:r>
            <a:rPr lang="el-GR"/>
            <a:t>ΣΟΦΙΑ</a:t>
          </a:r>
        </a:p>
      </dgm:t>
    </dgm:pt>
    <dgm:pt modelId="{1968883B-2221-4D25-A6AA-E1B4EA80D863}" type="parTrans" cxnId="{C95196B3-D146-4EAE-8E58-4A72A55B9773}">
      <dgm:prSet/>
      <dgm:spPr/>
      <dgm:t>
        <a:bodyPr/>
        <a:lstStyle/>
        <a:p>
          <a:endParaRPr lang="el-GR"/>
        </a:p>
      </dgm:t>
    </dgm:pt>
    <dgm:pt modelId="{75742B5D-6512-4F5E-B2AE-33F23F7A8929}" type="sibTrans" cxnId="{C95196B3-D146-4EAE-8E58-4A72A55B9773}">
      <dgm:prSet/>
      <dgm:spPr/>
      <dgm:t>
        <a:bodyPr/>
        <a:lstStyle/>
        <a:p>
          <a:r>
            <a:rPr lang="el-GR"/>
            <a:t>Εγώ</a:t>
          </a:r>
        </a:p>
      </dgm:t>
    </dgm:pt>
    <dgm:pt modelId="{1D98B293-13CE-40CB-9576-3E6E0DE23FD1}" type="asst">
      <dgm:prSet/>
      <dgm:spPr/>
      <dgm:t>
        <a:bodyPr/>
        <a:lstStyle/>
        <a:p>
          <a:r>
            <a:rPr lang="el-GR"/>
            <a:t>ΚΥΡΙΑΚΟΣ</a:t>
          </a:r>
        </a:p>
      </dgm:t>
    </dgm:pt>
    <dgm:pt modelId="{FA502636-59AB-4480-8C24-14C14C73DCAD}" type="parTrans" cxnId="{DC3203D6-F7AB-4934-84B4-253D5D801698}">
      <dgm:prSet/>
      <dgm:spPr/>
      <dgm:t>
        <a:bodyPr/>
        <a:lstStyle/>
        <a:p>
          <a:endParaRPr lang="el-GR"/>
        </a:p>
      </dgm:t>
    </dgm:pt>
    <dgm:pt modelId="{D84D0A29-17CA-47AA-B5C4-812E4525C53F}" type="sibTrans" cxnId="{DC3203D6-F7AB-4934-84B4-253D5D801698}">
      <dgm:prSet/>
      <dgm:spPr/>
      <dgm:t>
        <a:bodyPr/>
        <a:lstStyle/>
        <a:p>
          <a:r>
            <a:rPr lang="el-GR"/>
            <a:t>Αδερφός</a:t>
          </a:r>
        </a:p>
      </dgm:t>
    </dgm:pt>
    <dgm:pt modelId="{D2373792-64DB-4D88-BCD7-E192E9F419C1}">
      <dgm:prSet phldrT="[Κείμενο]"/>
      <dgm:spPr/>
      <dgm:t>
        <a:bodyPr/>
        <a:lstStyle/>
        <a:p>
          <a:r>
            <a:rPr lang="el-GR"/>
            <a:t>ΜΑΡΙΑ</a:t>
          </a:r>
        </a:p>
      </dgm:t>
    </dgm:pt>
    <dgm:pt modelId="{66104E7C-72D7-49F7-A404-E3CB0C3AA3C1}" type="parTrans" cxnId="{3D836726-103A-4715-B22B-A1C1E9CBA43E}">
      <dgm:prSet/>
      <dgm:spPr/>
      <dgm:t>
        <a:bodyPr/>
        <a:lstStyle/>
        <a:p>
          <a:endParaRPr lang="el-GR"/>
        </a:p>
      </dgm:t>
    </dgm:pt>
    <dgm:pt modelId="{6DFA9E4F-B628-479C-983E-00EF583FFD17}" type="sibTrans" cxnId="{3D836726-103A-4715-B22B-A1C1E9CBA43E}">
      <dgm:prSet/>
      <dgm:spPr/>
      <dgm:t>
        <a:bodyPr/>
        <a:lstStyle/>
        <a:p>
          <a:r>
            <a:rPr lang="el-GR"/>
            <a:t>Μητέρα</a:t>
          </a:r>
        </a:p>
      </dgm:t>
    </dgm:pt>
    <dgm:pt modelId="{4D05D107-468E-4A2C-A8BE-F7D6E005776D}" type="asst">
      <dgm:prSet/>
      <dgm:spPr/>
      <dgm:t>
        <a:bodyPr/>
        <a:lstStyle/>
        <a:p>
          <a:r>
            <a:rPr lang="el-GR"/>
            <a:t>ΝΟΠΗ</a:t>
          </a:r>
        </a:p>
      </dgm:t>
    </dgm:pt>
    <dgm:pt modelId="{25133FF6-1990-4201-A716-AB333C831128}" type="parTrans" cxnId="{609B5EE2-890E-42AC-8A3D-4FC7DA82A648}">
      <dgm:prSet/>
      <dgm:spPr/>
      <dgm:t>
        <a:bodyPr/>
        <a:lstStyle/>
        <a:p>
          <a:endParaRPr lang="el-GR"/>
        </a:p>
      </dgm:t>
    </dgm:pt>
    <dgm:pt modelId="{6B19EAC2-5002-49B0-B079-D2C5D27673DB}" type="sibTrans" cxnId="{609B5EE2-890E-42AC-8A3D-4FC7DA82A648}">
      <dgm:prSet/>
      <dgm:spPr/>
      <dgm:t>
        <a:bodyPr/>
        <a:lstStyle/>
        <a:p>
          <a:r>
            <a:rPr lang="el-GR"/>
            <a:t>Αδερφή</a:t>
          </a:r>
        </a:p>
      </dgm:t>
    </dgm:pt>
    <dgm:pt modelId="{5313D2EB-F0A1-47FE-9C7C-0D2C515C5536}" type="pres">
      <dgm:prSet presAssocID="{DE26B4E4-5048-4441-B041-653427E472B6}" presName="hierChild1" presStyleCnt="0">
        <dgm:presLayoutVars>
          <dgm:orgChart val="1"/>
          <dgm:chPref val="1"/>
          <dgm:dir/>
          <dgm:animOne val="branch"/>
          <dgm:animLvl val="lvl"/>
          <dgm:resizeHandles/>
        </dgm:presLayoutVars>
      </dgm:prSet>
      <dgm:spPr/>
      <dgm:t>
        <a:bodyPr/>
        <a:lstStyle/>
        <a:p>
          <a:endParaRPr lang="el-GR"/>
        </a:p>
      </dgm:t>
    </dgm:pt>
    <dgm:pt modelId="{E3310328-BCFA-4B1A-930B-79B23174EDE0}" type="pres">
      <dgm:prSet presAssocID="{B31A63F5-378D-4AAB-B61C-F051DCD9D64C}" presName="hierRoot1" presStyleCnt="0">
        <dgm:presLayoutVars>
          <dgm:hierBranch val="init"/>
        </dgm:presLayoutVars>
      </dgm:prSet>
      <dgm:spPr/>
      <dgm:t>
        <a:bodyPr/>
        <a:lstStyle/>
        <a:p>
          <a:endParaRPr lang="el-GR"/>
        </a:p>
      </dgm:t>
    </dgm:pt>
    <dgm:pt modelId="{CD41A313-46C1-4068-ACD8-46D18E359A9A}" type="pres">
      <dgm:prSet presAssocID="{B31A63F5-378D-4AAB-B61C-F051DCD9D64C}" presName="rootComposite1" presStyleCnt="0"/>
      <dgm:spPr/>
      <dgm:t>
        <a:bodyPr/>
        <a:lstStyle/>
        <a:p>
          <a:endParaRPr lang="el-GR"/>
        </a:p>
      </dgm:t>
    </dgm:pt>
    <dgm:pt modelId="{48340BA0-CD1E-4055-9645-5503B9839E79}" type="pres">
      <dgm:prSet presAssocID="{B31A63F5-378D-4AAB-B61C-F051DCD9D64C}" presName="rootText1" presStyleLbl="node0" presStyleIdx="0" presStyleCnt="2" custLinFactNeighborX="33537" custLinFactNeighborY="5080">
        <dgm:presLayoutVars>
          <dgm:chMax/>
          <dgm:chPref val="3"/>
        </dgm:presLayoutVars>
      </dgm:prSet>
      <dgm:spPr/>
      <dgm:t>
        <a:bodyPr/>
        <a:lstStyle/>
        <a:p>
          <a:endParaRPr lang="el-GR"/>
        </a:p>
      </dgm:t>
    </dgm:pt>
    <dgm:pt modelId="{5ACC631F-DECF-480D-9CDC-41BC3CECB6EC}" type="pres">
      <dgm:prSet presAssocID="{B31A63F5-378D-4AAB-B61C-F051DCD9D64C}" presName="titleText1" presStyleLbl="fgAcc0" presStyleIdx="0" presStyleCnt="2" custLinFactNeighborX="24111" custLinFactNeighborY="15241">
        <dgm:presLayoutVars>
          <dgm:chMax val="0"/>
          <dgm:chPref val="0"/>
        </dgm:presLayoutVars>
      </dgm:prSet>
      <dgm:spPr/>
      <dgm:t>
        <a:bodyPr/>
        <a:lstStyle/>
        <a:p>
          <a:endParaRPr lang="el-GR"/>
        </a:p>
      </dgm:t>
    </dgm:pt>
    <dgm:pt modelId="{12378AA1-01F0-466B-B10C-E0D334D13642}" type="pres">
      <dgm:prSet presAssocID="{B31A63F5-378D-4AAB-B61C-F051DCD9D64C}" presName="rootConnector1" presStyleLbl="node1" presStyleIdx="0" presStyleCnt="0"/>
      <dgm:spPr/>
      <dgm:t>
        <a:bodyPr/>
        <a:lstStyle/>
        <a:p>
          <a:endParaRPr lang="el-GR"/>
        </a:p>
      </dgm:t>
    </dgm:pt>
    <dgm:pt modelId="{C66FB951-D1B9-4348-BF71-F3EE199A559F}" type="pres">
      <dgm:prSet presAssocID="{B31A63F5-378D-4AAB-B61C-F051DCD9D64C}" presName="hierChild2" presStyleCnt="0"/>
      <dgm:spPr/>
      <dgm:t>
        <a:bodyPr/>
        <a:lstStyle/>
        <a:p>
          <a:endParaRPr lang="el-GR"/>
        </a:p>
      </dgm:t>
    </dgm:pt>
    <dgm:pt modelId="{90D68843-47E8-4BB0-AA80-4261C005EEBD}" type="pres">
      <dgm:prSet presAssocID="{B31A63F5-378D-4AAB-B61C-F051DCD9D64C}" presName="hierChild3" presStyleCnt="0"/>
      <dgm:spPr/>
      <dgm:t>
        <a:bodyPr/>
        <a:lstStyle/>
        <a:p>
          <a:endParaRPr lang="el-GR"/>
        </a:p>
      </dgm:t>
    </dgm:pt>
    <dgm:pt modelId="{340047F1-E882-4BDC-BFA2-7F62B1311982}" type="pres">
      <dgm:prSet presAssocID="{D2373792-64DB-4D88-BCD7-E192E9F419C1}" presName="hierRoot1" presStyleCnt="0">
        <dgm:presLayoutVars>
          <dgm:hierBranch val="init"/>
        </dgm:presLayoutVars>
      </dgm:prSet>
      <dgm:spPr/>
      <dgm:t>
        <a:bodyPr/>
        <a:lstStyle/>
        <a:p>
          <a:endParaRPr lang="el-GR"/>
        </a:p>
      </dgm:t>
    </dgm:pt>
    <dgm:pt modelId="{3D65DB34-E8C0-4C23-8368-8D977C44C928}" type="pres">
      <dgm:prSet presAssocID="{D2373792-64DB-4D88-BCD7-E192E9F419C1}" presName="rootComposite1" presStyleCnt="0"/>
      <dgm:spPr/>
      <dgm:t>
        <a:bodyPr/>
        <a:lstStyle/>
        <a:p>
          <a:endParaRPr lang="el-GR"/>
        </a:p>
      </dgm:t>
    </dgm:pt>
    <dgm:pt modelId="{6F5EF4BF-F1F2-4C7B-A0FE-0D0820341ECC}" type="pres">
      <dgm:prSet presAssocID="{D2373792-64DB-4D88-BCD7-E192E9F419C1}" presName="rootText1" presStyleLbl="node0" presStyleIdx="1" presStyleCnt="2" custLinFactNeighborX="59841" custLinFactNeighborY="10120">
        <dgm:presLayoutVars>
          <dgm:chMax/>
          <dgm:chPref val="3"/>
        </dgm:presLayoutVars>
      </dgm:prSet>
      <dgm:spPr/>
      <dgm:t>
        <a:bodyPr/>
        <a:lstStyle/>
        <a:p>
          <a:endParaRPr lang="el-GR"/>
        </a:p>
      </dgm:t>
    </dgm:pt>
    <dgm:pt modelId="{5238AA4E-F1DA-494C-8156-3390405C06EB}" type="pres">
      <dgm:prSet presAssocID="{D2373792-64DB-4D88-BCD7-E192E9F419C1}" presName="titleText1" presStyleLbl="fgAcc0" presStyleIdx="1" presStyleCnt="2" custLinFactNeighborX="51146" custLinFactNeighborY="26672">
        <dgm:presLayoutVars>
          <dgm:chMax val="0"/>
          <dgm:chPref val="0"/>
        </dgm:presLayoutVars>
      </dgm:prSet>
      <dgm:spPr/>
      <dgm:t>
        <a:bodyPr/>
        <a:lstStyle/>
        <a:p>
          <a:endParaRPr lang="el-GR"/>
        </a:p>
      </dgm:t>
    </dgm:pt>
    <dgm:pt modelId="{A1A94B4A-9B93-4B6E-9A84-A48A4018372D}" type="pres">
      <dgm:prSet presAssocID="{D2373792-64DB-4D88-BCD7-E192E9F419C1}" presName="rootConnector1" presStyleLbl="node1" presStyleIdx="0" presStyleCnt="0"/>
      <dgm:spPr/>
      <dgm:t>
        <a:bodyPr/>
        <a:lstStyle/>
        <a:p>
          <a:endParaRPr lang="el-GR"/>
        </a:p>
      </dgm:t>
    </dgm:pt>
    <dgm:pt modelId="{8340E926-9F57-4A99-B8BB-34075A3BE62E}" type="pres">
      <dgm:prSet presAssocID="{D2373792-64DB-4D88-BCD7-E192E9F419C1}" presName="hierChild2" presStyleCnt="0"/>
      <dgm:spPr/>
      <dgm:t>
        <a:bodyPr/>
        <a:lstStyle/>
        <a:p>
          <a:endParaRPr lang="el-GR"/>
        </a:p>
      </dgm:t>
    </dgm:pt>
    <dgm:pt modelId="{A60FFB3B-24C0-4207-B1C1-C3F223BC6548}" type="pres">
      <dgm:prSet presAssocID="{D2373792-64DB-4D88-BCD7-E192E9F419C1}" presName="hierChild3" presStyleCnt="0"/>
      <dgm:spPr/>
      <dgm:t>
        <a:bodyPr/>
        <a:lstStyle/>
        <a:p>
          <a:endParaRPr lang="el-GR"/>
        </a:p>
      </dgm:t>
    </dgm:pt>
    <dgm:pt modelId="{34562F6A-6B7B-4816-97EC-991A51BE2CE7}" type="pres">
      <dgm:prSet presAssocID="{1968883B-2221-4D25-A6AA-E1B4EA80D863}" presName="Name96" presStyleLbl="parChTrans1D2" presStyleIdx="0" presStyleCnt="3"/>
      <dgm:spPr/>
      <dgm:t>
        <a:bodyPr/>
        <a:lstStyle/>
        <a:p>
          <a:endParaRPr lang="el-GR"/>
        </a:p>
      </dgm:t>
    </dgm:pt>
    <dgm:pt modelId="{42B8228D-7C35-496C-AF40-6DD94278701A}" type="pres">
      <dgm:prSet presAssocID="{1510C658-7689-4B49-B6B4-9C64D7563D79}" presName="hierRoot3" presStyleCnt="0">
        <dgm:presLayoutVars>
          <dgm:hierBranch val="hang"/>
        </dgm:presLayoutVars>
      </dgm:prSet>
      <dgm:spPr/>
      <dgm:t>
        <a:bodyPr/>
        <a:lstStyle/>
        <a:p>
          <a:endParaRPr lang="el-GR"/>
        </a:p>
      </dgm:t>
    </dgm:pt>
    <dgm:pt modelId="{0ACC77FF-ED00-4F12-9FE4-F7A6F0A10EC2}" type="pres">
      <dgm:prSet presAssocID="{1510C658-7689-4B49-B6B4-9C64D7563D79}" presName="rootComposite3" presStyleCnt="0"/>
      <dgm:spPr/>
      <dgm:t>
        <a:bodyPr/>
        <a:lstStyle/>
        <a:p>
          <a:endParaRPr lang="el-GR"/>
        </a:p>
      </dgm:t>
    </dgm:pt>
    <dgm:pt modelId="{F77BB696-0C5F-422B-ADC6-E6148D5A8D65}" type="pres">
      <dgm:prSet presAssocID="{1510C658-7689-4B49-B6B4-9C64D7563D79}" presName="rootText3" presStyleLbl="asst1" presStyleIdx="0" presStyleCnt="3" custLinFactNeighborX="-93341" custLinFactNeighborY="5081">
        <dgm:presLayoutVars>
          <dgm:chPref val="3"/>
        </dgm:presLayoutVars>
      </dgm:prSet>
      <dgm:spPr/>
      <dgm:t>
        <a:bodyPr/>
        <a:lstStyle/>
        <a:p>
          <a:endParaRPr lang="el-GR"/>
        </a:p>
      </dgm:t>
    </dgm:pt>
    <dgm:pt modelId="{B7BB44A9-5366-404E-90C7-771CD3EE0C46}" type="pres">
      <dgm:prSet presAssocID="{1510C658-7689-4B49-B6B4-9C64D7563D79}" presName="titleText3" presStyleLbl="fgAcc2" presStyleIdx="0" presStyleCnt="3" custLinFactX="-21290" custLinFactNeighborX="-100000" custLinFactNeighborY="22862">
        <dgm:presLayoutVars>
          <dgm:chMax val="0"/>
          <dgm:chPref val="0"/>
        </dgm:presLayoutVars>
      </dgm:prSet>
      <dgm:spPr/>
      <dgm:t>
        <a:bodyPr/>
        <a:lstStyle/>
        <a:p>
          <a:endParaRPr lang="el-GR"/>
        </a:p>
      </dgm:t>
    </dgm:pt>
    <dgm:pt modelId="{5D44E15B-AF97-42D9-BB5E-7B7575847F2B}" type="pres">
      <dgm:prSet presAssocID="{1510C658-7689-4B49-B6B4-9C64D7563D79}" presName="rootConnector3" presStyleLbl="asst1" presStyleIdx="0" presStyleCnt="3"/>
      <dgm:spPr/>
      <dgm:t>
        <a:bodyPr/>
        <a:lstStyle/>
        <a:p>
          <a:endParaRPr lang="el-GR"/>
        </a:p>
      </dgm:t>
    </dgm:pt>
    <dgm:pt modelId="{93532C4D-1C78-4588-84CA-4973804E50F1}" type="pres">
      <dgm:prSet presAssocID="{1510C658-7689-4B49-B6B4-9C64D7563D79}" presName="hierChild6" presStyleCnt="0"/>
      <dgm:spPr/>
      <dgm:t>
        <a:bodyPr/>
        <a:lstStyle/>
        <a:p>
          <a:endParaRPr lang="el-GR"/>
        </a:p>
      </dgm:t>
    </dgm:pt>
    <dgm:pt modelId="{FA3981C8-F7DA-48B2-9928-0FBC760866CD}" type="pres">
      <dgm:prSet presAssocID="{1510C658-7689-4B49-B6B4-9C64D7563D79}" presName="hierChild7" presStyleCnt="0"/>
      <dgm:spPr/>
      <dgm:t>
        <a:bodyPr/>
        <a:lstStyle/>
        <a:p>
          <a:endParaRPr lang="el-GR"/>
        </a:p>
      </dgm:t>
    </dgm:pt>
    <dgm:pt modelId="{EEA8C71D-F44D-49F2-B3C6-47CF5634E5AD}" type="pres">
      <dgm:prSet presAssocID="{FA502636-59AB-4480-8C24-14C14C73DCAD}" presName="Name96" presStyleLbl="parChTrans1D2" presStyleIdx="1" presStyleCnt="3"/>
      <dgm:spPr/>
      <dgm:t>
        <a:bodyPr/>
        <a:lstStyle/>
        <a:p>
          <a:endParaRPr lang="el-GR"/>
        </a:p>
      </dgm:t>
    </dgm:pt>
    <dgm:pt modelId="{B54F797C-C748-468E-8BDE-8BE366D4D02E}" type="pres">
      <dgm:prSet presAssocID="{1D98B293-13CE-40CB-9576-3E6E0DE23FD1}" presName="hierRoot3" presStyleCnt="0">
        <dgm:presLayoutVars>
          <dgm:hierBranch/>
        </dgm:presLayoutVars>
      </dgm:prSet>
      <dgm:spPr/>
      <dgm:t>
        <a:bodyPr/>
        <a:lstStyle/>
        <a:p>
          <a:endParaRPr lang="el-GR"/>
        </a:p>
      </dgm:t>
    </dgm:pt>
    <dgm:pt modelId="{66AC6560-2305-453F-9304-71A106C28C05}" type="pres">
      <dgm:prSet presAssocID="{1D98B293-13CE-40CB-9576-3E6E0DE23FD1}" presName="rootComposite3" presStyleCnt="0"/>
      <dgm:spPr/>
      <dgm:t>
        <a:bodyPr/>
        <a:lstStyle/>
        <a:p>
          <a:endParaRPr lang="el-GR"/>
        </a:p>
      </dgm:t>
    </dgm:pt>
    <dgm:pt modelId="{0167C26F-F1F0-4B85-91EB-B54F60776D5E}" type="pres">
      <dgm:prSet presAssocID="{1D98B293-13CE-40CB-9576-3E6E0DE23FD1}" presName="rootText3" presStyleLbl="asst1" presStyleIdx="1" presStyleCnt="3" custLinFactNeighborX="-90091" custLinFactNeighborY="90176">
        <dgm:presLayoutVars>
          <dgm:chPref val="3"/>
        </dgm:presLayoutVars>
      </dgm:prSet>
      <dgm:spPr/>
      <dgm:t>
        <a:bodyPr/>
        <a:lstStyle/>
        <a:p>
          <a:endParaRPr lang="el-GR"/>
        </a:p>
      </dgm:t>
    </dgm:pt>
    <dgm:pt modelId="{CDC23428-8644-43E6-A7E9-D26B1217CD7A}" type="pres">
      <dgm:prSet presAssocID="{1D98B293-13CE-40CB-9576-3E6E0DE23FD1}" presName="titleText3" presStyleLbl="fgAcc2" presStyleIdx="1" presStyleCnt="3" custLinFactX="-16176" custLinFactY="100000" custLinFactNeighborX="-100000" custLinFactNeighborY="181959">
        <dgm:presLayoutVars>
          <dgm:chMax val="0"/>
          <dgm:chPref val="0"/>
        </dgm:presLayoutVars>
      </dgm:prSet>
      <dgm:spPr/>
      <dgm:t>
        <a:bodyPr/>
        <a:lstStyle/>
        <a:p>
          <a:endParaRPr lang="el-GR"/>
        </a:p>
      </dgm:t>
    </dgm:pt>
    <dgm:pt modelId="{079C3C7B-C542-4E7A-9430-DDB139CE18E9}" type="pres">
      <dgm:prSet presAssocID="{1D98B293-13CE-40CB-9576-3E6E0DE23FD1}" presName="rootConnector3" presStyleLbl="asst1" presStyleIdx="1" presStyleCnt="3"/>
      <dgm:spPr/>
      <dgm:t>
        <a:bodyPr/>
        <a:lstStyle/>
        <a:p>
          <a:endParaRPr lang="el-GR"/>
        </a:p>
      </dgm:t>
    </dgm:pt>
    <dgm:pt modelId="{39C5140E-3872-40F1-91F8-52E0E33A849D}" type="pres">
      <dgm:prSet presAssocID="{1D98B293-13CE-40CB-9576-3E6E0DE23FD1}" presName="hierChild6" presStyleCnt="0"/>
      <dgm:spPr/>
      <dgm:t>
        <a:bodyPr/>
        <a:lstStyle/>
        <a:p>
          <a:endParaRPr lang="el-GR"/>
        </a:p>
      </dgm:t>
    </dgm:pt>
    <dgm:pt modelId="{1DEEB368-F275-4A4D-AEBD-22765639105E}" type="pres">
      <dgm:prSet presAssocID="{1D98B293-13CE-40CB-9576-3E6E0DE23FD1}" presName="hierChild7" presStyleCnt="0"/>
      <dgm:spPr/>
      <dgm:t>
        <a:bodyPr/>
        <a:lstStyle/>
        <a:p>
          <a:endParaRPr lang="el-GR"/>
        </a:p>
      </dgm:t>
    </dgm:pt>
    <dgm:pt modelId="{84CB5ED4-5BB1-4D42-B30A-88B2515080E1}" type="pres">
      <dgm:prSet presAssocID="{25133FF6-1990-4201-A716-AB333C831128}" presName="Name96" presStyleLbl="parChTrans1D2" presStyleIdx="2" presStyleCnt="3"/>
      <dgm:spPr/>
      <dgm:t>
        <a:bodyPr/>
        <a:lstStyle/>
        <a:p>
          <a:endParaRPr lang="el-GR"/>
        </a:p>
      </dgm:t>
    </dgm:pt>
    <dgm:pt modelId="{84F6979E-4188-487C-9EFF-D963823B85B0}" type="pres">
      <dgm:prSet presAssocID="{4D05D107-468E-4A2C-A8BE-F7D6E005776D}" presName="hierRoot3" presStyleCnt="0">
        <dgm:presLayoutVars>
          <dgm:hierBranch val="init"/>
        </dgm:presLayoutVars>
      </dgm:prSet>
      <dgm:spPr/>
      <dgm:t>
        <a:bodyPr/>
        <a:lstStyle/>
        <a:p>
          <a:endParaRPr lang="el-GR"/>
        </a:p>
      </dgm:t>
    </dgm:pt>
    <dgm:pt modelId="{F50C59A6-6F9A-49D1-8C85-DD5E2CA054DF}" type="pres">
      <dgm:prSet presAssocID="{4D05D107-468E-4A2C-A8BE-F7D6E005776D}" presName="rootComposite3" presStyleCnt="0"/>
      <dgm:spPr/>
      <dgm:t>
        <a:bodyPr/>
        <a:lstStyle/>
        <a:p>
          <a:endParaRPr lang="el-GR"/>
        </a:p>
      </dgm:t>
    </dgm:pt>
    <dgm:pt modelId="{C3C30627-91DF-44EE-A4BF-9E6E76B42819}" type="pres">
      <dgm:prSet presAssocID="{4D05D107-468E-4A2C-A8BE-F7D6E005776D}" presName="rootText3" presStyleLbl="asst1" presStyleIdx="2" presStyleCnt="3" custLinFactX="83468" custLinFactNeighborX="100000" custLinFactNeighborY="-15242">
        <dgm:presLayoutVars>
          <dgm:chPref val="3"/>
        </dgm:presLayoutVars>
      </dgm:prSet>
      <dgm:spPr/>
      <dgm:t>
        <a:bodyPr/>
        <a:lstStyle/>
        <a:p>
          <a:endParaRPr lang="el-GR"/>
        </a:p>
      </dgm:t>
    </dgm:pt>
    <dgm:pt modelId="{81961D78-5C25-47A6-B8D7-1F5D440D4204}" type="pres">
      <dgm:prSet presAssocID="{4D05D107-468E-4A2C-A8BE-F7D6E005776D}" presName="titleText3" presStyleLbl="fgAcc2" presStyleIdx="2" presStyleCnt="3" custLinFactX="88511" custLinFactNeighborX="100000" custLinFactNeighborY="-34292">
        <dgm:presLayoutVars>
          <dgm:chMax val="0"/>
          <dgm:chPref val="0"/>
        </dgm:presLayoutVars>
      </dgm:prSet>
      <dgm:spPr/>
      <dgm:t>
        <a:bodyPr/>
        <a:lstStyle/>
        <a:p>
          <a:endParaRPr lang="el-GR"/>
        </a:p>
      </dgm:t>
    </dgm:pt>
    <dgm:pt modelId="{236CD346-181F-4889-AAC5-D0E62D8068EE}" type="pres">
      <dgm:prSet presAssocID="{4D05D107-468E-4A2C-A8BE-F7D6E005776D}" presName="rootConnector3" presStyleLbl="asst1" presStyleIdx="2" presStyleCnt="3"/>
      <dgm:spPr/>
      <dgm:t>
        <a:bodyPr/>
        <a:lstStyle/>
        <a:p>
          <a:endParaRPr lang="el-GR"/>
        </a:p>
      </dgm:t>
    </dgm:pt>
    <dgm:pt modelId="{C794F59E-C4BE-4EE1-AEB2-D33C5EA2C2E6}" type="pres">
      <dgm:prSet presAssocID="{4D05D107-468E-4A2C-A8BE-F7D6E005776D}" presName="hierChild6" presStyleCnt="0"/>
      <dgm:spPr/>
      <dgm:t>
        <a:bodyPr/>
        <a:lstStyle/>
        <a:p>
          <a:endParaRPr lang="el-GR"/>
        </a:p>
      </dgm:t>
    </dgm:pt>
    <dgm:pt modelId="{C3350084-86A4-4515-AE64-F36D144F9E1F}" type="pres">
      <dgm:prSet presAssocID="{4D05D107-468E-4A2C-A8BE-F7D6E005776D}" presName="hierChild7" presStyleCnt="0"/>
      <dgm:spPr/>
      <dgm:t>
        <a:bodyPr/>
        <a:lstStyle/>
        <a:p>
          <a:endParaRPr lang="el-GR"/>
        </a:p>
      </dgm:t>
    </dgm:pt>
  </dgm:ptLst>
  <dgm:cxnLst>
    <dgm:cxn modelId="{34FBE76D-83CE-4753-B836-FE284D834241}" type="presOf" srcId="{6B19EAC2-5002-49B0-B079-D2C5D27673DB}" destId="{81961D78-5C25-47A6-B8D7-1F5D440D4204}" srcOrd="0" destOrd="0" presId="urn:microsoft.com/office/officeart/2008/layout/NameandTitleOrganizationalChart"/>
    <dgm:cxn modelId="{3DCACAA5-EFE3-40C4-AA88-1044997990E6}" type="presOf" srcId="{1D98B293-13CE-40CB-9576-3E6E0DE23FD1}" destId="{079C3C7B-C542-4E7A-9430-DDB139CE18E9}" srcOrd="1" destOrd="0" presId="urn:microsoft.com/office/officeart/2008/layout/NameandTitleOrganizationalChart"/>
    <dgm:cxn modelId="{F480F455-3CA9-4D69-94E6-600C739B6C3F}" srcId="{DE26B4E4-5048-4441-B041-653427E472B6}" destId="{B31A63F5-378D-4AAB-B61C-F051DCD9D64C}" srcOrd="0" destOrd="0" parTransId="{B8305E04-74D4-4674-97C5-77135F130AFE}" sibTransId="{6F22A7DA-0CF2-4858-81E1-2C04FE9D6AAE}"/>
    <dgm:cxn modelId="{CC6F7E5F-6377-45FD-A6E4-6168E9E5895E}" type="presOf" srcId="{D84D0A29-17CA-47AA-B5C4-812E4525C53F}" destId="{CDC23428-8644-43E6-A7E9-D26B1217CD7A}" srcOrd="0" destOrd="0" presId="urn:microsoft.com/office/officeart/2008/layout/NameandTitleOrganizationalChart"/>
    <dgm:cxn modelId="{5131B06F-0599-48CB-81E6-3E6759AAC38C}" type="presOf" srcId="{B31A63F5-378D-4AAB-B61C-F051DCD9D64C}" destId="{12378AA1-01F0-466B-B10C-E0D334D13642}" srcOrd="1" destOrd="0" presId="urn:microsoft.com/office/officeart/2008/layout/NameandTitleOrganizationalChart"/>
    <dgm:cxn modelId="{E6F3A193-C50B-4C26-ABC8-ABB90D3A1444}" type="presOf" srcId="{FA502636-59AB-4480-8C24-14C14C73DCAD}" destId="{EEA8C71D-F44D-49F2-B3C6-47CF5634E5AD}" srcOrd="0" destOrd="0" presId="urn:microsoft.com/office/officeart/2008/layout/NameandTitleOrganizationalChart"/>
    <dgm:cxn modelId="{2B10FBF6-075E-4853-B31F-E745DEE30F41}" type="presOf" srcId="{6DFA9E4F-B628-479C-983E-00EF583FFD17}" destId="{5238AA4E-F1DA-494C-8156-3390405C06EB}" srcOrd="0" destOrd="0" presId="urn:microsoft.com/office/officeart/2008/layout/NameandTitleOrganizationalChart"/>
    <dgm:cxn modelId="{4B6F8449-5A74-46F6-A04E-F595B8BF10D7}" type="presOf" srcId="{25133FF6-1990-4201-A716-AB333C831128}" destId="{84CB5ED4-5BB1-4D42-B30A-88B2515080E1}" srcOrd="0" destOrd="0" presId="urn:microsoft.com/office/officeart/2008/layout/NameandTitleOrganizationalChart"/>
    <dgm:cxn modelId="{13718F9C-7A7B-4859-BD6E-CA8D8D3F7A8A}" type="presOf" srcId="{4D05D107-468E-4A2C-A8BE-F7D6E005776D}" destId="{C3C30627-91DF-44EE-A4BF-9E6E76B42819}" srcOrd="0" destOrd="0" presId="urn:microsoft.com/office/officeart/2008/layout/NameandTitleOrganizationalChart"/>
    <dgm:cxn modelId="{E72032EC-2EBF-4DAF-915B-2A51DA2C22E4}" type="presOf" srcId="{B31A63F5-378D-4AAB-B61C-F051DCD9D64C}" destId="{48340BA0-CD1E-4055-9645-5503B9839E79}" srcOrd="0" destOrd="0" presId="urn:microsoft.com/office/officeart/2008/layout/NameandTitleOrganizationalChart"/>
    <dgm:cxn modelId="{AC5BBA2F-0827-4274-99F8-5D531082CB50}" type="presOf" srcId="{D2373792-64DB-4D88-BCD7-E192E9F419C1}" destId="{A1A94B4A-9B93-4B6E-9A84-A48A4018372D}" srcOrd="1" destOrd="0" presId="urn:microsoft.com/office/officeart/2008/layout/NameandTitleOrganizationalChart"/>
    <dgm:cxn modelId="{FD0352B9-DFEE-4BD4-A82E-E5F5C0D3CBD8}" type="presOf" srcId="{1968883B-2221-4D25-A6AA-E1B4EA80D863}" destId="{34562F6A-6B7B-4816-97EC-991A51BE2CE7}" srcOrd="0" destOrd="0" presId="urn:microsoft.com/office/officeart/2008/layout/NameandTitleOrganizationalChart"/>
    <dgm:cxn modelId="{A189DF78-30AD-4091-8F05-799FDC8337DD}" type="presOf" srcId="{4D05D107-468E-4A2C-A8BE-F7D6E005776D}" destId="{236CD346-181F-4889-AAC5-D0E62D8068EE}" srcOrd="1" destOrd="0" presId="urn:microsoft.com/office/officeart/2008/layout/NameandTitleOrganizationalChart"/>
    <dgm:cxn modelId="{DD2182A3-2763-4134-BDE9-7CC4B02AE95A}" type="presOf" srcId="{DE26B4E4-5048-4441-B041-653427E472B6}" destId="{5313D2EB-F0A1-47FE-9C7C-0D2C515C5536}" srcOrd="0" destOrd="0" presId="urn:microsoft.com/office/officeart/2008/layout/NameandTitleOrganizationalChart"/>
    <dgm:cxn modelId="{3D836726-103A-4715-B22B-A1C1E9CBA43E}" srcId="{DE26B4E4-5048-4441-B041-653427E472B6}" destId="{D2373792-64DB-4D88-BCD7-E192E9F419C1}" srcOrd="1" destOrd="0" parTransId="{66104E7C-72D7-49F7-A404-E3CB0C3AA3C1}" sibTransId="{6DFA9E4F-B628-479C-983E-00EF583FFD17}"/>
    <dgm:cxn modelId="{C95196B3-D146-4EAE-8E58-4A72A55B9773}" srcId="{D2373792-64DB-4D88-BCD7-E192E9F419C1}" destId="{1510C658-7689-4B49-B6B4-9C64D7563D79}" srcOrd="0" destOrd="0" parTransId="{1968883B-2221-4D25-A6AA-E1B4EA80D863}" sibTransId="{75742B5D-6512-4F5E-B2AE-33F23F7A8929}"/>
    <dgm:cxn modelId="{8C8D36FB-3F03-4D2D-B505-6CFFE9BD32EB}" type="presOf" srcId="{75742B5D-6512-4F5E-B2AE-33F23F7A8929}" destId="{B7BB44A9-5366-404E-90C7-771CD3EE0C46}" srcOrd="0" destOrd="0" presId="urn:microsoft.com/office/officeart/2008/layout/NameandTitleOrganizationalChart"/>
    <dgm:cxn modelId="{83B3E000-3088-41D7-979F-CF0EDCB4668C}" type="presOf" srcId="{1510C658-7689-4B49-B6B4-9C64D7563D79}" destId="{5D44E15B-AF97-42D9-BB5E-7B7575847F2B}" srcOrd="1" destOrd="0" presId="urn:microsoft.com/office/officeart/2008/layout/NameandTitleOrganizationalChart"/>
    <dgm:cxn modelId="{609B5EE2-890E-42AC-8A3D-4FC7DA82A648}" srcId="{D2373792-64DB-4D88-BCD7-E192E9F419C1}" destId="{4D05D107-468E-4A2C-A8BE-F7D6E005776D}" srcOrd="2" destOrd="0" parTransId="{25133FF6-1990-4201-A716-AB333C831128}" sibTransId="{6B19EAC2-5002-49B0-B079-D2C5D27673DB}"/>
    <dgm:cxn modelId="{42A62E65-16F5-4223-9244-6D8560BBDAD3}" type="presOf" srcId="{1D98B293-13CE-40CB-9576-3E6E0DE23FD1}" destId="{0167C26F-F1F0-4B85-91EB-B54F60776D5E}" srcOrd="0" destOrd="0" presId="urn:microsoft.com/office/officeart/2008/layout/NameandTitleOrganizationalChart"/>
    <dgm:cxn modelId="{4C11D2D4-EC9B-42AC-B8E6-78819889E653}" type="presOf" srcId="{D2373792-64DB-4D88-BCD7-E192E9F419C1}" destId="{6F5EF4BF-F1F2-4C7B-A0FE-0D0820341ECC}" srcOrd="0" destOrd="0" presId="urn:microsoft.com/office/officeart/2008/layout/NameandTitleOrganizationalChart"/>
    <dgm:cxn modelId="{08A6E434-A329-415B-A0E1-6AB387030F00}" type="presOf" srcId="{1510C658-7689-4B49-B6B4-9C64D7563D79}" destId="{F77BB696-0C5F-422B-ADC6-E6148D5A8D65}" srcOrd="0" destOrd="0" presId="urn:microsoft.com/office/officeart/2008/layout/NameandTitleOrganizationalChart"/>
    <dgm:cxn modelId="{DC3203D6-F7AB-4934-84B4-253D5D801698}" srcId="{D2373792-64DB-4D88-BCD7-E192E9F419C1}" destId="{1D98B293-13CE-40CB-9576-3E6E0DE23FD1}" srcOrd="1" destOrd="0" parTransId="{FA502636-59AB-4480-8C24-14C14C73DCAD}" sibTransId="{D84D0A29-17CA-47AA-B5C4-812E4525C53F}"/>
    <dgm:cxn modelId="{84F7ED43-BB4D-44D8-B679-62329F513442}" type="presOf" srcId="{6F22A7DA-0CF2-4858-81E1-2C04FE9D6AAE}" destId="{5ACC631F-DECF-480D-9CDC-41BC3CECB6EC}" srcOrd="0" destOrd="0" presId="urn:microsoft.com/office/officeart/2008/layout/NameandTitleOrganizationalChart"/>
    <dgm:cxn modelId="{5148730F-4249-4252-96FE-0DB0FE7C7FFF}" type="presParOf" srcId="{5313D2EB-F0A1-47FE-9C7C-0D2C515C5536}" destId="{E3310328-BCFA-4B1A-930B-79B23174EDE0}" srcOrd="0" destOrd="0" presId="urn:microsoft.com/office/officeart/2008/layout/NameandTitleOrganizationalChart"/>
    <dgm:cxn modelId="{A0F8DE6D-2634-4E45-A342-B7D4FFD73129}" type="presParOf" srcId="{E3310328-BCFA-4B1A-930B-79B23174EDE0}" destId="{CD41A313-46C1-4068-ACD8-46D18E359A9A}" srcOrd="0" destOrd="0" presId="urn:microsoft.com/office/officeart/2008/layout/NameandTitleOrganizationalChart"/>
    <dgm:cxn modelId="{B0E1FA5F-8D3C-4AC8-8BDB-02B5F177B81B}" type="presParOf" srcId="{CD41A313-46C1-4068-ACD8-46D18E359A9A}" destId="{48340BA0-CD1E-4055-9645-5503B9839E79}" srcOrd="0" destOrd="0" presId="urn:microsoft.com/office/officeart/2008/layout/NameandTitleOrganizationalChart"/>
    <dgm:cxn modelId="{C3CE6FD6-0720-4EC3-9A40-45BB1B93D066}" type="presParOf" srcId="{CD41A313-46C1-4068-ACD8-46D18E359A9A}" destId="{5ACC631F-DECF-480D-9CDC-41BC3CECB6EC}" srcOrd="1" destOrd="0" presId="urn:microsoft.com/office/officeart/2008/layout/NameandTitleOrganizationalChart"/>
    <dgm:cxn modelId="{539EA49E-E177-4467-8E09-B60E676C00C2}" type="presParOf" srcId="{CD41A313-46C1-4068-ACD8-46D18E359A9A}" destId="{12378AA1-01F0-466B-B10C-E0D334D13642}" srcOrd="2" destOrd="0" presId="urn:microsoft.com/office/officeart/2008/layout/NameandTitleOrganizationalChart"/>
    <dgm:cxn modelId="{8D51ADD4-F516-4627-9F04-6ACE654978B2}" type="presParOf" srcId="{E3310328-BCFA-4B1A-930B-79B23174EDE0}" destId="{C66FB951-D1B9-4348-BF71-F3EE199A559F}" srcOrd="1" destOrd="0" presId="urn:microsoft.com/office/officeart/2008/layout/NameandTitleOrganizationalChart"/>
    <dgm:cxn modelId="{2C50C006-CF8D-4CBB-ADE2-A6894ED9864A}" type="presParOf" srcId="{E3310328-BCFA-4B1A-930B-79B23174EDE0}" destId="{90D68843-47E8-4BB0-AA80-4261C005EEBD}" srcOrd="2" destOrd="0" presId="urn:microsoft.com/office/officeart/2008/layout/NameandTitleOrganizationalChart"/>
    <dgm:cxn modelId="{E17A9101-B085-45B7-9949-C2C184D8222F}" type="presParOf" srcId="{5313D2EB-F0A1-47FE-9C7C-0D2C515C5536}" destId="{340047F1-E882-4BDC-BFA2-7F62B1311982}" srcOrd="1" destOrd="0" presId="urn:microsoft.com/office/officeart/2008/layout/NameandTitleOrganizationalChart"/>
    <dgm:cxn modelId="{165A444F-FF46-4ECD-936C-0C5734D909E0}" type="presParOf" srcId="{340047F1-E882-4BDC-BFA2-7F62B1311982}" destId="{3D65DB34-E8C0-4C23-8368-8D977C44C928}" srcOrd="0" destOrd="0" presId="urn:microsoft.com/office/officeart/2008/layout/NameandTitleOrganizationalChart"/>
    <dgm:cxn modelId="{0C8E6946-AF8C-4CD3-881A-4133EBC89A37}" type="presParOf" srcId="{3D65DB34-E8C0-4C23-8368-8D977C44C928}" destId="{6F5EF4BF-F1F2-4C7B-A0FE-0D0820341ECC}" srcOrd="0" destOrd="0" presId="urn:microsoft.com/office/officeart/2008/layout/NameandTitleOrganizationalChart"/>
    <dgm:cxn modelId="{5348086E-C178-4339-B0A0-7712D3171BEC}" type="presParOf" srcId="{3D65DB34-E8C0-4C23-8368-8D977C44C928}" destId="{5238AA4E-F1DA-494C-8156-3390405C06EB}" srcOrd="1" destOrd="0" presId="urn:microsoft.com/office/officeart/2008/layout/NameandTitleOrganizationalChart"/>
    <dgm:cxn modelId="{4B84520C-F531-44CE-97DC-26BA6EFEDBD8}" type="presParOf" srcId="{3D65DB34-E8C0-4C23-8368-8D977C44C928}" destId="{A1A94B4A-9B93-4B6E-9A84-A48A4018372D}" srcOrd="2" destOrd="0" presId="urn:microsoft.com/office/officeart/2008/layout/NameandTitleOrganizationalChart"/>
    <dgm:cxn modelId="{646920B5-B3CE-4CD8-8064-FD6078041EEA}" type="presParOf" srcId="{340047F1-E882-4BDC-BFA2-7F62B1311982}" destId="{8340E926-9F57-4A99-B8BB-34075A3BE62E}" srcOrd="1" destOrd="0" presId="urn:microsoft.com/office/officeart/2008/layout/NameandTitleOrganizationalChart"/>
    <dgm:cxn modelId="{16956B40-6BF2-437B-8E6B-C36682643315}" type="presParOf" srcId="{340047F1-E882-4BDC-BFA2-7F62B1311982}" destId="{A60FFB3B-24C0-4207-B1C1-C3F223BC6548}" srcOrd="2" destOrd="0" presId="urn:microsoft.com/office/officeart/2008/layout/NameandTitleOrganizationalChart"/>
    <dgm:cxn modelId="{D9154826-C5B2-4843-9A7A-85AB738AF1DB}" type="presParOf" srcId="{A60FFB3B-24C0-4207-B1C1-C3F223BC6548}" destId="{34562F6A-6B7B-4816-97EC-991A51BE2CE7}" srcOrd="0" destOrd="0" presId="urn:microsoft.com/office/officeart/2008/layout/NameandTitleOrganizationalChart"/>
    <dgm:cxn modelId="{022BAC55-9A04-4BF1-B197-180959BD17E9}" type="presParOf" srcId="{A60FFB3B-24C0-4207-B1C1-C3F223BC6548}" destId="{42B8228D-7C35-496C-AF40-6DD94278701A}" srcOrd="1" destOrd="0" presId="urn:microsoft.com/office/officeart/2008/layout/NameandTitleOrganizationalChart"/>
    <dgm:cxn modelId="{B136D1F0-4FE3-4127-8DE9-7A6911F5A397}" type="presParOf" srcId="{42B8228D-7C35-496C-AF40-6DD94278701A}" destId="{0ACC77FF-ED00-4F12-9FE4-F7A6F0A10EC2}" srcOrd="0" destOrd="0" presId="urn:microsoft.com/office/officeart/2008/layout/NameandTitleOrganizationalChart"/>
    <dgm:cxn modelId="{385E0BD4-A81E-4FFC-9557-CAC24E6B83CB}" type="presParOf" srcId="{0ACC77FF-ED00-4F12-9FE4-F7A6F0A10EC2}" destId="{F77BB696-0C5F-422B-ADC6-E6148D5A8D65}" srcOrd="0" destOrd="0" presId="urn:microsoft.com/office/officeart/2008/layout/NameandTitleOrganizationalChart"/>
    <dgm:cxn modelId="{BFAC51B4-F5DD-40C5-98EA-2A1325F2D903}" type="presParOf" srcId="{0ACC77FF-ED00-4F12-9FE4-F7A6F0A10EC2}" destId="{B7BB44A9-5366-404E-90C7-771CD3EE0C46}" srcOrd="1" destOrd="0" presId="urn:microsoft.com/office/officeart/2008/layout/NameandTitleOrganizationalChart"/>
    <dgm:cxn modelId="{947ED5B9-6D84-4C2C-8386-9FBD93CB4D47}" type="presParOf" srcId="{0ACC77FF-ED00-4F12-9FE4-F7A6F0A10EC2}" destId="{5D44E15B-AF97-42D9-BB5E-7B7575847F2B}" srcOrd="2" destOrd="0" presId="urn:microsoft.com/office/officeart/2008/layout/NameandTitleOrganizationalChart"/>
    <dgm:cxn modelId="{F1B35079-DD23-45CF-8B47-A82C608CA5F8}" type="presParOf" srcId="{42B8228D-7C35-496C-AF40-6DD94278701A}" destId="{93532C4D-1C78-4588-84CA-4973804E50F1}" srcOrd="1" destOrd="0" presId="urn:microsoft.com/office/officeart/2008/layout/NameandTitleOrganizationalChart"/>
    <dgm:cxn modelId="{097BE2AD-1F25-4390-A973-61CE5F62DE5A}" type="presParOf" srcId="{42B8228D-7C35-496C-AF40-6DD94278701A}" destId="{FA3981C8-F7DA-48B2-9928-0FBC760866CD}" srcOrd="2" destOrd="0" presId="urn:microsoft.com/office/officeart/2008/layout/NameandTitleOrganizationalChart"/>
    <dgm:cxn modelId="{8B25AEC9-474E-4EFF-B1B5-1ABDA0943F5D}" type="presParOf" srcId="{A60FFB3B-24C0-4207-B1C1-C3F223BC6548}" destId="{EEA8C71D-F44D-49F2-B3C6-47CF5634E5AD}" srcOrd="2" destOrd="0" presId="urn:microsoft.com/office/officeart/2008/layout/NameandTitleOrganizationalChart"/>
    <dgm:cxn modelId="{C68E7672-2898-48DD-A2E3-DC29D061B1AE}" type="presParOf" srcId="{A60FFB3B-24C0-4207-B1C1-C3F223BC6548}" destId="{B54F797C-C748-468E-8BDE-8BE366D4D02E}" srcOrd="3" destOrd="0" presId="urn:microsoft.com/office/officeart/2008/layout/NameandTitleOrganizationalChart"/>
    <dgm:cxn modelId="{0FF511EC-7CFB-44DB-8AC8-91E4FE949779}" type="presParOf" srcId="{B54F797C-C748-468E-8BDE-8BE366D4D02E}" destId="{66AC6560-2305-453F-9304-71A106C28C05}" srcOrd="0" destOrd="0" presId="urn:microsoft.com/office/officeart/2008/layout/NameandTitleOrganizationalChart"/>
    <dgm:cxn modelId="{EE965424-AFCB-4391-9C8D-832A69DDEEA0}" type="presParOf" srcId="{66AC6560-2305-453F-9304-71A106C28C05}" destId="{0167C26F-F1F0-4B85-91EB-B54F60776D5E}" srcOrd="0" destOrd="0" presId="urn:microsoft.com/office/officeart/2008/layout/NameandTitleOrganizationalChart"/>
    <dgm:cxn modelId="{69B8956A-1153-4454-B168-D88BDB65ACB9}" type="presParOf" srcId="{66AC6560-2305-453F-9304-71A106C28C05}" destId="{CDC23428-8644-43E6-A7E9-D26B1217CD7A}" srcOrd="1" destOrd="0" presId="urn:microsoft.com/office/officeart/2008/layout/NameandTitleOrganizationalChart"/>
    <dgm:cxn modelId="{BCD6AD70-97B1-42C9-9E07-A0113F9A0A94}" type="presParOf" srcId="{66AC6560-2305-453F-9304-71A106C28C05}" destId="{079C3C7B-C542-4E7A-9430-DDB139CE18E9}" srcOrd="2" destOrd="0" presId="urn:microsoft.com/office/officeart/2008/layout/NameandTitleOrganizationalChart"/>
    <dgm:cxn modelId="{5189D316-F0EE-4C79-866E-2B248B7A59B1}" type="presParOf" srcId="{B54F797C-C748-468E-8BDE-8BE366D4D02E}" destId="{39C5140E-3872-40F1-91F8-52E0E33A849D}" srcOrd="1" destOrd="0" presId="urn:microsoft.com/office/officeart/2008/layout/NameandTitleOrganizationalChart"/>
    <dgm:cxn modelId="{2BF4CBE8-80B4-4F56-BD6E-4D1C8679FB33}" type="presParOf" srcId="{B54F797C-C748-468E-8BDE-8BE366D4D02E}" destId="{1DEEB368-F275-4A4D-AEBD-22765639105E}" srcOrd="2" destOrd="0" presId="urn:microsoft.com/office/officeart/2008/layout/NameandTitleOrganizationalChart"/>
    <dgm:cxn modelId="{AAAF62B3-4357-4A8C-950D-B1343BAE2E26}" type="presParOf" srcId="{A60FFB3B-24C0-4207-B1C1-C3F223BC6548}" destId="{84CB5ED4-5BB1-4D42-B30A-88B2515080E1}" srcOrd="4" destOrd="0" presId="urn:microsoft.com/office/officeart/2008/layout/NameandTitleOrganizationalChart"/>
    <dgm:cxn modelId="{B2D57347-8CD4-471A-BD05-230B2408B62D}" type="presParOf" srcId="{A60FFB3B-24C0-4207-B1C1-C3F223BC6548}" destId="{84F6979E-4188-487C-9EFF-D963823B85B0}" srcOrd="5" destOrd="0" presId="urn:microsoft.com/office/officeart/2008/layout/NameandTitleOrganizationalChart"/>
    <dgm:cxn modelId="{4BEC2B7C-3C05-4CC0-BBD6-1C0F12B9C2E4}" type="presParOf" srcId="{84F6979E-4188-487C-9EFF-D963823B85B0}" destId="{F50C59A6-6F9A-49D1-8C85-DD5E2CA054DF}" srcOrd="0" destOrd="0" presId="urn:microsoft.com/office/officeart/2008/layout/NameandTitleOrganizationalChart"/>
    <dgm:cxn modelId="{CE21D4E9-6FDF-419C-80A7-105F8A38CCCB}" type="presParOf" srcId="{F50C59A6-6F9A-49D1-8C85-DD5E2CA054DF}" destId="{C3C30627-91DF-44EE-A4BF-9E6E76B42819}" srcOrd="0" destOrd="0" presId="urn:microsoft.com/office/officeart/2008/layout/NameandTitleOrganizationalChart"/>
    <dgm:cxn modelId="{BDC64A73-71C9-4F31-AF9B-C85174F65A2C}" type="presParOf" srcId="{F50C59A6-6F9A-49D1-8C85-DD5E2CA054DF}" destId="{81961D78-5C25-47A6-B8D7-1F5D440D4204}" srcOrd="1" destOrd="0" presId="urn:microsoft.com/office/officeart/2008/layout/NameandTitleOrganizationalChart"/>
    <dgm:cxn modelId="{78891A60-EEA5-406C-9E10-F218291094B6}" type="presParOf" srcId="{F50C59A6-6F9A-49D1-8C85-DD5E2CA054DF}" destId="{236CD346-181F-4889-AAC5-D0E62D8068EE}" srcOrd="2" destOrd="0" presId="urn:microsoft.com/office/officeart/2008/layout/NameandTitleOrganizationalChart"/>
    <dgm:cxn modelId="{AB904ECB-B9CC-4742-A8B7-FAAB08F18541}" type="presParOf" srcId="{84F6979E-4188-487C-9EFF-D963823B85B0}" destId="{C794F59E-C4BE-4EE1-AEB2-D33C5EA2C2E6}" srcOrd="1" destOrd="0" presId="urn:microsoft.com/office/officeart/2008/layout/NameandTitleOrganizationalChart"/>
    <dgm:cxn modelId="{D5BA0A0A-292B-4EFD-99EA-014EC80A30BA}" type="presParOf" srcId="{84F6979E-4188-487C-9EFF-D963823B85B0}" destId="{C3350084-86A4-4515-AE64-F36D144F9E1F}" srcOrd="2" destOrd="0" presId="urn:microsoft.com/office/officeart/2008/layout/NameandTitleOrganizationalChart"/>
  </dgm:cxnLst>
  <dgm:bg/>
  <dgm:whole/>
  <dgm:extLst>
    <a:ext uri="http://schemas.microsoft.com/office/drawing/2008/diagram">
      <dsp:dataModelExt xmlns:dsp="http://schemas.microsoft.com/office/drawing/2008/diagram" relId="rId16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4CB5ED4-5BB1-4D42-B30A-88B2515080E1}">
      <dsp:nvSpPr>
        <dsp:cNvPr id="0" name=""/>
        <dsp:cNvSpPr/>
      </dsp:nvSpPr>
      <dsp:spPr>
        <a:xfrm>
          <a:off x="4418660" y="826151"/>
          <a:ext cx="94816" cy="1801331"/>
        </a:xfrm>
        <a:custGeom>
          <a:avLst/>
          <a:gdLst/>
          <a:ahLst/>
          <a:cxnLst/>
          <a:rect l="0" t="0" r="0" b="0"/>
          <a:pathLst>
            <a:path>
              <a:moveTo>
                <a:pt x="0" y="0"/>
              </a:moveTo>
              <a:lnTo>
                <a:pt x="0" y="1801331"/>
              </a:lnTo>
              <a:lnTo>
                <a:pt x="94816" y="1801331"/>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EA8C71D-F44D-49F2-B3C6-47CF5634E5AD}">
      <dsp:nvSpPr>
        <dsp:cNvPr id="0" name=""/>
        <dsp:cNvSpPr/>
      </dsp:nvSpPr>
      <dsp:spPr>
        <a:xfrm>
          <a:off x="3942825" y="826151"/>
          <a:ext cx="475835" cy="1408659"/>
        </a:xfrm>
        <a:custGeom>
          <a:avLst/>
          <a:gdLst/>
          <a:ahLst/>
          <a:cxnLst/>
          <a:rect l="0" t="0" r="0" b="0"/>
          <a:pathLst>
            <a:path>
              <a:moveTo>
                <a:pt x="475835" y="0"/>
              </a:moveTo>
              <a:lnTo>
                <a:pt x="475835" y="1408659"/>
              </a:lnTo>
              <a:lnTo>
                <a:pt x="0" y="1408659"/>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4562F6A-6B7B-4816-97EC-991A51BE2CE7}">
      <dsp:nvSpPr>
        <dsp:cNvPr id="0" name=""/>
        <dsp:cNvSpPr/>
      </dsp:nvSpPr>
      <dsp:spPr>
        <a:xfrm>
          <a:off x="1952464" y="826151"/>
          <a:ext cx="2466195" cy="770489"/>
        </a:xfrm>
        <a:custGeom>
          <a:avLst/>
          <a:gdLst/>
          <a:ahLst/>
          <a:cxnLst/>
          <a:rect l="0" t="0" r="0" b="0"/>
          <a:pathLst>
            <a:path>
              <a:moveTo>
                <a:pt x="2466195" y="0"/>
              </a:moveTo>
              <a:lnTo>
                <a:pt x="2466195" y="770489"/>
              </a:lnTo>
              <a:lnTo>
                <a:pt x="0" y="770489"/>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8340BA0-CD1E-4055-9645-5503B9839E79}">
      <dsp:nvSpPr>
        <dsp:cNvPr id="0" name=""/>
        <dsp:cNvSpPr/>
      </dsp:nvSpPr>
      <dsp:spPr>
        <a:xfrm>
          <a:off x="1370139" y="38404"/>
          <a:ext cx="1448462" cy="74994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5826" numCol="1" spcCol="1270" anchor="ctr" anchorCtr="0">
          <a:noAutofit/>
        </a:bodyPr>
        <a:lstStyle/>
        <a:p>
          <a:pPr lvl="0" algn="ctr" defTabSz="755650">
            <a:lnSpc>
              <a:spcPct val="90000"/>
            </a:lnSpc>
            <a:spcBef>
              <a:spcPct val="0"/>
            </a:spcBef>
            <a:spcAft>
              <a:spcPct val="35000"/>
            </a:spcAft>
          </a:pPr>
          <a:r>
            <a:rPr lang="el-GR" sz="1700" kern="1200"/>
            <a:t>ΚΩΝΣΤΑΝΤΙΝΟΣ</a:t>
          </a:r>
        </a:p>
      </dsp:txBody>
      <dsp:txXfrm>
        <a:off x="1370139" y="38404"/>
        <a:ext cx="1448462" cy="749949"/>
      </dsp:txXfrm>
    </dsp:sp>
    <dsp:sp modelId="{5ACC631F-DECF-480D-9CDC-41BC3CECB6EC}">
      <dsp:nvSpPr>
        <dsp:cNvPr id="0" name=""/>
        <dsp:cNvSpPr/>
      </dsp:nvSpPr>
      <dsp:spPr>
        <a:xfrm>
          <a:off x="1488376" y="621701"/>
          <a:ext cx="1303616" cy="249983"/>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0640" tIns="10160" rIns="40640" bIns="10160" numCol="1" spcCol="1270" anchor="ctr" anchorCtr="0">
          <a:noAutofit/>
        </a:bodyPr>
        <a:lstStyle/>
        <a:p>
          <a:pPr lvl="0" algn="r" defTabSz="711200">
            <a:lnSpc>
              <a:spcPct val="90000"/>
            </a:lnSpc>
            <a:spcBef>
              <a:spcPct val="0"/>
            </a:spcBef>
            <a:spcAft>
              <a:spcPct val="35000"/>
            </a:spcAft>
          </a:pPr>
          <a:r>
            <a:rPr lang="el-GR" sz="1600" kern="1200"/>
            <a:t>Πατέρας</a:t>
          </a:r>
        </a:p>
      </dsp:txBody>
      <dsp:txXfrm>
        <a:off x="1488376" y="621701"/>
        <a:ext cx="1303616" cy="249983"/>
      </dsp:txXfrm>
    </dsp:sp>
    <dsp:sp modelId="{6F5EF4BF-F1F2-4C7B-A0FE-0D0820341ECC}">
      <dsp:nvSpPr>
        <dsp:cNvPr id="0" name=""/>
        <dsp:cNvSpPr/>
      </dsp:nvSpPr>
      <dsp:spPr>
        <a:xfrm>
          <a:off x="3694429" y="76201"/>
          <a:ext cx="1448462" cy="74994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5826" numCol="1" spcCol="1270" anchor="ctr" anchorCtr="0">
          <a:noAutofit/>
        </a:bodyPr>
        <a:lstStyle/>
        <a:p>
          <a:pPr lvl="0" algn="ctr" defTabSz="755650">
            <a:lnSpc>
              <a:spcPct val="90000"/>
            </a:lnSpc>
            <a:spcBef>
              <a:spcPct val="0"/>
            </a:spcBef>
            <a:spcAft>
              <a:spcPct val="35000"/>
            </a:spcAft>
          </a:pPr>
          <a:r>
            <a:rPr lang="el-GR" sz="1700" kern="1200"/>
            <a:t>ΜΑΡΙΑ</a:t>
          </a:r>
        </a:p>
      </dsp:txBody>
      <dsp:txXfrm>
        <a:off x="3694429" y="76201"/>
        <a:ext cx="1448462" cy="749949"/>
      </dsp:txXfrm>
    </dsp:sp>
    <dsp:sp modelId="{5238AA4E-F1DA-494C-8156-3390405C06EB}">
      <dsp:nvSpPr>
        <dsp:cNvPr id="0" name=""/>
        <dsp:cNvSpPr/>
      </dsp:nvSpPr>
      <dsp:spPr>
        <a:xfrm>
          <a:off x="3784094" y="650276"/>
          <a:ext cx="1303616" cy="249983"/>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0640" tIns="10160" rIns="40640" bIns="10160" numCol="1" spcCol="1270" anchor="ctr" anchorCtr="0">
          <a:noAutofit/>
        </a:bodyPr>
        <a:lstStyle/>
        <a:p>
          <a:pPr lvl="0" algn="r" defTabSz="711200">
            <a:lnSpc>
              <a:spcPct val="90000"/>
            </a:lnSpc>
            <a:spcBef>
              <a:spcPct val="0"/>
            </a:spcBef>
            <a:spcAft>
              <a:spcPct val="35000"/>
            </a:spcAft>
          </a:pPr>
          <a:r>
            <a:rPr lang="el-GR" sz="1600" kern="1200"/>
            <a:t>Μητέρα</a:t>
          </a:r>
        </a:p>
      </dsp:txBody>
      <dsp:txXfrm>
        <a:off x="3784094" y="650276"/>
        <a:ext cx="1303616" cy="249983"/>
      </dsp:txXfrm>
    </dsp:sp>
    <dsp:sp modelId="{F77BB696-0C5F-422B-ADC6-E6148D5A8D65}">
      <dsp:nvSpPr>
        <dsp:cNvPr id="0" name=""/>
        <dsp:cNvSpPr/>
      </dsp:nvSpPr>
      <dsp:spPr>
        <a:xfrm>
          <a:off x="504001" y="1221666"/>
          <a:ext cx="1448462" cy="749949"/>
        </a:xfrm>
        <a:prstGeom prst="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5826" numCol="1" spcCol="1270" anchor="ctr" anchorCtr="0">
          <a:noAutofit/>
        </a:bodyPr>
        <a:lstStyle/>
        <a:p>
          <a:pPr lvl="0" algn="ctr" defTabSz="755650">
            <a:lnSpc>
              <a:spcPct val="90000"/>
            </a:lnSpc>
            <a:spcBef>
              <a:spcPct val="0"/>
            </a:spcBef>
            <a:spcAft>
              <a:spcPct val="35000"/>
            </a:spcAft>
          </a:pPr>
          <a:r>
            <a:rPr lang="el-GR" sz="1700" kern="1200"/>
            <a:t>ΣΟΦΙΑ</a:t>
          </a:r>
        </a:p>
      </dsp:txBody>
      <dsp:txXfrm>
        <a:off x="504001" y="1221666"/>
        <a:ext cx="1448462" cy="749949"/>
      </dsp:txXfrm>
    </dsp:sp>
    <dsp:sp modelId="{B7BB44A9-5366-404E-90C7-771CD3EE0C46}">
      <dsp:nvSpPr>
        <dsp:cNvPr id="0" name=""/>
        <dsp:cNvSpPr/>
      </dsp:nvSpPr>
      <dsp:spPr>
        <a:xfrm>
          <a:off x="564547" y="1824006"/>
          <a:ext cx="1303616" cy="249983"/>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0640" tIns="10160" rIns="40640" bIns="10160" numCol="1" spcCol="1270" anchor="ctr" anchorCtr="0">
          <a:noAutofit/>
        </a:bodyPr>
        <a:lstStyle/>
        <a:p>
          <a:pPr lvl="0" algn="r" defTabSz="711200">
            <a:lnSpc>
              <a:spcPct val="90000"/>
            </a:lnSpc>
            <a:spcBef>
              <a:spcPct val="0"/>
            </a:spcBef>
            <a:spcAft>
              <a:spcPct val="35000"/>
            </a:spcAft>
          </a:pPr>
          <a:r>
            <a:rPr lang="el-GR" sz="1600" kern="1200"/>
            <a:t>Εγώ</a:t>
          </a:r>
        </a:p>
      </dsp:txBody>
      <dsp:txXfrm>
        <a:off x="564547" y="1824006"/>
        <a:ext cx="1303616" cy="249983"/>
      </dsp:txXfrm>
    </dsp:sp>
    <dsp:sp modelId="{0167C26F-F1F0-4B85-91EB-B54F60776D5E}">
      <dsp:nvSpPr>
        <dsp:cNvPr id="0" name=""/>
        <dsp:cNvSpPr/>
      </dsp:nvSpPr>
      <dsp:spPr>
        <a:xfrm>
          <a:off x="2494362" y="1859835"/>
          <a:ext cx="1448462" cy="749949"/>
        </a:xfrm>
        <a:prstGeom prst="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5826" numCol="1" spcCol="1270" anchor="ctr" anchorCtr="0">
          <a:noAutofit/>
        </a:bodyPr>
        <a:lstStyle/>
        <a:p>
          <a:pPr lvl="0" algn="ctr" defTabSz="755650">
            <a:lnSpc>
              <a:spcPct val="90000"/>
            </a:lnSpc>
            <a:spcBef>
              <a:spcPct val="0"/>
            </a:spcBef>
            <a:spcAft>
              <a:spcPct val="35000"/>
            </a:spcAft>
          </a:pPr>
          <a:r>
            <a:rPr lang="el-GR" sz="1700" kern="1200"/>
            <a:t>ΚΥΡΙΑΚΟΣ</a:t>
          </a:r>
        </a:p>
      </dsp:txBody>
      <dsp:txXfrm>
        <a:off x="2494362" y="1859835"/>
        <a:ext cx="1448462" cy="749949"/>
      </dsp:txXfrm>
    </dsp:sp>
    <dsp:sp modelId="{CDC23428-8644-43E6-A7E9-D26B1217CD7A}">
      <dsp:nvSpPr>
        <dsp:cNvPr id="0" name=""/>
        <dsp:cNvSpPr/>
      </dsp:nvSpPr>
      <dsp:spPr>
        <a:xfrm>
          <a:off x="2574500" y="2471705"/>
          <a:ext cx="1303616" cy="249983"/>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0640" tIns="10160" rIns="40640" bIns="10160" numCol="1" spcCol="1270" anchor="ctr" anchorCtr="0">
          <a:noAutofit/>
        </a:bodyPr>
        <a:lstStyle/>
        <a:p>
          <a:pPr lvl="0" algn="r" defTabSz="711200">
            <a:lnSpc>
              <a:spcPct val="90000"/>
            </a:lnSpc>
            <a:spcBef>
              <a:spcPct val="0"/>
            </a:spcBef>
            <a:spcAft>
              <a:spcPct val="35000"/>
            </a:spcAft>
          </a:pPr>
          <a:r>
            <a:rPr lang="el-GR" sz="1600" kern="1200"/>
            <a:t>Αδερφός</a:t>
          </a:r>
        </a:p>
      </dsp:txBody>
      <dsp:txXfrm>
        <a:off x="2574500" y="2471705"/>
        <a:ext cx="1303616" cy="249983"/>
      </dsp:txXfrm>
    </dsp:sp>
    <dsp:sp modelId="{C3C30627-91DF-44EE-A4BF-9E6E76B42819}">
      <dsp:nvSpPr>
        <dsp:cNvPr id="0" name=""/>
        <dsp:cNvSpPr/>
      </dsp:nvSpPr>
      <dsp:spPr>
        <a:xfrm>
          <a:off x="4513477" y="2252508"/>
          <a:ext cx="1448462" cy="749949"/>
        </a:xfrm>
        <a:prstGeom prst="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5826" numCol="1" spcCol="1270" anchor="ctr" anchorCtr="0">
          <a:noAutofit/>
        </a:bodyPr>
        <a:lstStyle/>
        <a:p>
          <a:pPr lvl="0" algn="ctr" defTabSz="755650">
            <a:lnSpc>
              <a:spcPct val="90000"/>
            </a:lnSpc>
            <a:spcBef>
              <a:spcPct val="0"/>
            </a:spcBef>
            <a:spcAft>
              <a:spcPct val="35000"/>
            </a:spcAft>
          </a:pPr>
          <a:r>
            <a:rPr lang="el-GR" sz="1700" kern="1200"/>
            <a:t>ΝΟΠΗ</a:t>
          </a:r>
        </a:p>
      </dsp:txBody>
      <dsp:txXfrm>
        <a:off x="4513477" y="2252508"/>
        <a:ext cx="1448462" cy="749949"/>
      </dsp:txXfrm>
    </dsp:sp>
    <dsp:sp modelId="{81961D78-5C25-47A6-B8D7-1F5D440D4204}">
      <dsp:nvSpPr>
        <dsp:cNvPr id="0" name=""/>
        <dsp:cNvSpPr/>
      </dsp:nvSpPr>
      <dsp:spPr>
        <a:xfrm>
          <a:off x="4603164" y="2864385"/>
          <a:ext cx="1303616" cy="249983"/>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0640" tIns="10160" rIns="40640" bIns="10160" numCol="1" spcCol="1270" anchor="ctr" anchorCtr="0">
          <a:noAutofit/>
        </a:bodyPr>
        <a:lstStyle/>
        <a:p>
          <a:pPr lvl="0" algn="r" defTabSz="711200">
            <a:lnSpc>
              <a:spcPct val="90000"/>
            </a:lnSpc>
            <a:spcBef>
              <a:spcPct val="0"/>
            </a:spcBef>
            <a:spcAft>
              <a:spcPct val="35000"/>
            </a:spcAft>
          </a:pPr>
          <a:r>
            <a:rPr lang="el-GR" sz="1600" kern="1200"/>
            <a:t>Αδερφή</a:t>
          </a:r>
        </a:p>
      </dsp:txBody>
      <dsp:txXfrm>
        <a:off x="4603164" y="2864385"/>
        <a:ext cx="1303616" cy="249983"/>
      </dsp:txXfrm>
    </dsp:sp>
  </dsp:spTree>
</dsp:drawing>
</file>

<file path=word/diagrams/layout1.xml><?xml version="1.0" encoding="utf-8"?>
<dgm:layoutDef xmlns:dgm="http://schemas.openxmlformats.org/drawingml/2006/diagram" xmlns:a="http://schemas.openxmlformats.org/drawingml/2006/main" uniqueId="urn:microsoft.com/office/officeart/2008/layout/NameandTitleOrganizationalChart">
  <dgm:title val=""/>
  <dgm:desc val=""/>
  <dgm:catLst>
    <dgm:cat type="hierarchy" pri="125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1" styleLbl="fgAcc0">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alg type="conn">
                            <dgm:param type="connRout" val="bend"/>
                            <dgm:param type="dim" val="1D"/>
                            <dgm:param type="endSty" val="noArr"/>
                            <dgm:param type="begPts" val="bCtr"/>
                            <dgm:param type="endPts" val="tCtr"/>
                            <dgm:param type="bendPt" val="end"/>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41" func="var" arg="hierBranch" op="equ" val="hang">
                    <dgm:layoutNode name="Name42">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3">
                    <dgm:layoutNode name="Name44">
                      <dgm:choose name="Name45">
                        <dgm:if name="Name46" axis="self" func="depth" op="lte" val="2">
                          <dgm:choose name="Name47">
                            <dgm:if name="Name48" axis="par ch" ptType="node asst" func="cnt" op="gte" val="1">
                              <dgm:alg type="conn">
                                <dgm:param type="connRout" val="bend"/>
                                <dgm:param type="dim" val="1D"/>
                                <dgm:param type="endSty" val="noArr"/>
                                <dgm:param type="begPts" val="bCtr"/>
                                <dgm:param type="endPts" val="midL midR"/>
                              </dgm:alg>
                            </dgm:if>
                            <dgm:else name="Name49">
                              <dgm:alg type="conn">
                                <dgm:param type="connRout" val="bend"/>
                                <dgm:param type="dim" val="1D"/>
                                <dgm:param type="endSty" val="noArr"/>
                                <dgm:param type="begPts" val="bCtr"/>
                                <dgm:param type="endPts" val="midL midR"/>
                                <dgm:param type="srcNode" val="rootConnector1"/>
                              </dgm:alg>
                            </dgm:else>
                          </dgm:choose>
                        </dgm:if>
                        <dgm:else name="Name50">
                          <dgm:choose name="Name51">
                            <dgm:if name="Name52" axis="par ch" ptType="node asst" func="cnt" op="gte" val="1">
                              <dgm:alg type="conn">
                                <dgm:param type="connRout" val="bend"/>
                                <dgm:param type="dim" val="1D"/>
                                <dgm:param type="endSty" val="noArr"/>
                                <dgm:param type="begPts" val="bCtr"/>
                                <dgm:param type="endPts" val="midL midR"/>
                              </dgm:alg>
                            </dgm:if>
                            <dgm:else name="Name53">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54">
                  <dgm:if name="Name55" func="var" arg="hierBranch" op="equ" val="l">
                    <dgm:choose name="Name56">
                      <dgm:if name="Name57"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58">
                        <dgm:alg type="hierRoot">
                          <dgm:param type="hierAlign" val="tR"/>
                        </dgm:alg>
                        <dgm:shape xmlns:r="http://schemas.openxmlformats.org/officeDocument/2006/relationships" r:blip="">
                          <dgm:adjLst/>
                        </dgm:shape>
                        <dgm:presOf/>
                        <dgm:constrLst>
                          <dgm:constr type="alignOff" val="0.25"/>
                        </dgm:constrLst>
                      </dgm:else>
                    </dgm:choose>
                  </dgm:if>
                  <dgm:if name="Name59" func="var" arg="hierBranch" op="equ" val="r">
                    <dgm:choose name="Name60">
                      <dgm:if name="Name61"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2">
                        <dgm:alg type="hierRoot">
                          <dgm:param type="hierAlign" val="tL"/>
                        </dgm:alg>
                        <dgm:shape xmlns:r="http://schemas.openxmlformats.org/officeDocument/2006/relationships" r:blip="">
                          <dgm:adjLst/>
                        </dgm:shape>
                        <dgm:presOf/>
                        <dgm:constrLst>
                          <dgm:constr type="alignOff" val="0.25"/>
                        </dgm:constrLst>
                      </dgm:else>
                    </dgm:choose>
                  </dgm:if>
                  <dgm:if name="Name63"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4"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65">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66">
                    <dgm:if name="Name67" func="var" arg="hierBranch" op="equ" val="init">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68" func="var" arg="hierBranch" op="equ" val="l">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69" func="var" arg="hierBranch" op="equ" val="r">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70">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2" styleLbl="fgAcc1">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71">
                    <dgm:if name="Name72" func="var" arg="hierBranch" op="equ" val="l">
                      <dgm:alg type="hierChild">
                        <dgm:param type="chAlign" val="r"/>
                        <dgm:param type="linDir" val="fromT"/>
                      </dgm:alg>
                    </dgm:if>
                    <dgm:if name="Name73" func="var" arg="hierBranch" op="equ" val="r">
                      <dgm:alg type="hierChild">
                        <dgm:param type="chAlign" val="l"/>
                        <dgm:param type="linDir" val="fromT"/>
                      </dgm:alg>
                    </dgm:if>
                    <dgm:if name="Name74" func="var" arg="hierBranch" op="equ" val="hang">
                      <dgm:choose name="Name75">
                        <dgm:if name="Name76" func="var" arg="dir" op="equ" val="norm">
                          <dgm:alg type="hierChild">
                            <dgm:param type="chAlign" val="l"/>
                            <dgm:param type="linDir" val="fromL"/>
                            <dgm:param type="secChAlign" val="t"/>
                            <dgm:param type="secLinDir" val="fromT"/>
                          </dgm:alg>
                        </dgm:if>
                        <dgm:else name="Name77">
                          <dgm:alg type="hierChild">
                            <dgm:param type="chAlign" val="l"/>
                            <dgm:param type="linDir" val="fromR"/>
                            <dgm:param type="secChAlign" val="t"/>
                            <dgm:param type="secLinDir" val="fromT"/>
                          </dgm:alg>
                        </dgm:else>
                      </dgm:choose>
                    </dgm:if>
                    <dgm:if name="Name78" func="var" arg="hierBranch" op="equ" val="std">
                      <dgm:choose name="Name79">
                        <dgm:if name="Name80" func="var" arg="dir" op="equ" val="norm">
                          <dgm:alg type="hierChild"/>
                        </dgm:if>
                        <dgm:else name="Name81">
                          <dgm:alg type="hierChild">
                            <dgm:param type="linDir" val="fromR"/>
                          </dgm:alg>
                        </dgm:else>
                      </dgm:choose>
                    </dgm:if>
                    <dgm:if name="Name82" func="var" arg="hierBranch" op="equ" val="init">
                      <dgm:choose name="Name83">
                        <dgm:if name="Name84" func="var" arg="dir" op="equ" val="norm">
                          <dgm:alg type="hierChild"/>
                        </dgm:if>
                        <dgm:else name="Name85">
                          <dgm:alg type="hierChild">
                            <dgm:param type="linDir" val="fromR"/>
                          </dgm:alg>
                        </dgm:else>
                      </dgm:choose>
                    </dgm:if>
                    <dgm:else name="Name86"/>
                  </dgm:choose>
                  <dgm:shape xmlns:r="http://schemas.openxmlformats.org/officeDocument/2006/relationships" r:blip="">
                    <dgm:adjLst/>
                  </dgm:shape>
                  <dgm:presOf/>
                  <dgm:constrLst/>
                  <dgm:ruleLst/>
                  <dgm:forEach name="Name87" ref="rep2a"/>
                </dgm:layoutNode>
                <dgm:layoutNode name="hierChild5">
                  <dgm:choose name="Name88">
                    <dgm:if name="Name89" func="var" arg="dir" op="equ" val="norm">
                      <dgm:alg type="hierChild">
                        <dgm:param type="chAlign" val="l"/>
                        <dgm:param type="linDir" val="fromL"/>
                        <dgm:param type="secChAlign" val="t"/>
                        <dgm:param type="secLinDir" val="fromT"/>
                      </dgm:alg>
                    </dgm:if>
                    <dgm:else name="Name90">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91" ref="rep2b"/>
                </dgm:layoutNode>
              </dgm:layoutNode>
            </dgm:forEach>
          </dgm:layoutNode>
          <dgm:layoutNode name="hierChild3">
            <dgm:choose name="Name92">
              <dgm:if name="Name93" func="var" arg="dir" op="equ" val="norm">
                <dgm:alg type="hierChild">
                  <dgm:param type="chAlign" val="l"/>
                  <dgm:param type="linDir" val="fromL"/>
                  <dgm:param type="secChAlign" val="t"/>
                  <dgm:param type="secLinDir" val="fromT"/>
                </dgm:alg>
              </dgm:if>
              <dgm:else name="Name94">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95" axis="precedSib" ptType="parTrans" st="-1" cnt="1">
                <dgm:layoutNode name="Name96">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97">
                  <dgm:if name="Name98" func="var" arg="hierBranch" op="equ" val="l">
                    <dgm:alg type="hierRoot">
                      <dgm:param type="hierAlign" val="tR"/>
                    </dgm:alg>
                    <dgm:shape xmlns:r="http://schemas.openxmlformats.org/officeDocument/2006/relationships" r:blip="">
                      <dgm:adjLst/>
                    </dgm:shape>
                    <dgm:presOf/>
                    <dgm:constrLst>
                      <dgm:constr type="alignOff" val="0.65"/>
                    </dgm:constrLst>
                  </dgm:if>
                  <dgm:if name="Name99" func="var" arg="hierBranch" op="equ" val="r">
                    <dgm:alg type="hierRoot">
                      <dgm:param type="hierAlign" val="tL"/>
                    </dgm:alg>
                    <dgm:shape xmlns:r="http://schemas.openxmlformats.org/officeDocument/2006/relationships" r:blip="">
                      <dgm:adjLst/>
                    </dgm:shape>
                    <dgm:presOf/>
                    <dgm:constrLst>
                      <dgm:constr type="alignOff" val="0.65"/>
                    </dgm:constrLst>
                  </dgm:if>
                  <dgm:if name="Name100" func="var" arg="hierBranch" op="equ" val="hang">
                    <dgm:alg type="hierRoot"/>
                    <dgm:shape xmlns:r="http://schemas.openxmlformats.org/officeDocument/2006/relationships" r:blip="">
                      <dgm:adjLst/>
                    </dgm:shape>
                    <dgm:presOf/>
                    <dgm:constrLst>
                      <dgm:constr type="alignOff" val="0.65"/>
                    </dgm:constrLst>
                  </dgm:if>
                  <dgm:if name="Name101"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02"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103"/>
                </dgm:choose>
                <dgm:ruleLst/>
                <dgm:layoutNode name="rootComposite3">
                  <dgm:alg type="composite"/>
                  <dgm:shape xmlns:r="http://schemas.openxmlformats.org/officeDocument/2006/relationships" r:blip="">
                    <dgm:adjLst/>
                  </dgm:shape>
                  <dgm:presOf axis="self" ptType="node" cnt="1"/>
                  <dgm:choose name="Name104">
                    <dgm:if name="Name105" func="var" arg="hierBranch" op="equ" val="init">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06" func="var" arg="hierBranch" op="equ" val="l">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07" func="var" arg="hierBranch" op="equ" val="r">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08">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styleLbl="asst1">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3" styleLbl="fgAcc2">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09">
                    <dgm:if name="Name110" func="var" arg="hierBranch" op="equ" val="l">
                      <dgm:alg type="hierChild">
                        <dgm:param type="chAlign" val="r"/>
                        <dgm:param type="linDir" val="fromT"/>
                      </dgm:alg>
                    </dgm:if>
                    <dgm:if name="Name111" func="var" arg="hierBranch" op="equ" val="r">
                      <dgm:alg type="hierChild">
                        <dgm:param type="chAlign" val="l"/>
                        <dgm:param type="linDir" val="fromT"/>
                      </dgm:alg>
                    </dgm:if>
                    <dgm:if name="Name112" func="var" arg="hierBranch" op="equ" val="hang">
                      <dgm:choose name="Name113">
                        <dgm:if name="Name114" func="var" arg="dir" op="equ" val="norm">
                          <dgm:alg type="hierChild">
                            <dgm:param type="chAlign" val="l"/>
                            <dgm:param type="linDir" val="fromL"/>
                            <dgm:param type="secChAlign" val="t"/>
                            <dgm:param type="secLinDir" val="fromT"/>
                          </dgm:alg>
                        </dgm:if>
                        <dgm:else name="Name115">
                          <dgm:alg type="hierChild">
                            <dgm:param type="chAlign" val="l"/>
                            <dgm:param type="linDir" val="fromR"/>
                            <dgm:param type="secChAlign" val="t"/>
                            <dgm:param type="secLinDir" val="fromT"/>
                          </dgm:alg>
                        </dgm:else>
                      </dgm:choose>
                    </dgm:if>
                    <dgm:if name="Name116" func="var" arg="hierBranch" op="equ" val="std">
                      <dgm:choose name="Name117">
                        <dgm:if name="Name118" func="var" arg="dir" op="equ" val="norm">
                          <dgm:alg type="hierChild"/>
                        </dgm:if>
                        <dgm:else name="Name119">
                          <dgm:alg type="hierChild">
                            <dgm:param type="linDir" val="fromR"/>
                          </dgm:alg>
                        </dgm:else>
                      </dgm:choose>
                    </dgm:if>
                    <dgm:if name="Name120" func="var" arg="hierBranch" op="equ" val="init">
                      <dgm:alg type="hierChild"/>
                    </dgm:if>
                    <dgm:else name="Name121"/>
                  </dgm:choose>
                  <dgm:shape xmlns:r="http://schemas.openxmlformats.org/officeDocument/2006/relationships" r:blip="">
                    <dgm:adjLst/>
                  </dgm:shape>
                  <dgm:presOf/>
                  <dgm:constrLst/>
                  <dgm:ruleLst/>
                  <dgm:forEach name="Name122" ref="rep2a"/>
                </dgm:layoutNode>
                <dgm:layoutNode name="hierChild7">
                  <dgm:choose name="Name123">
                    <dgm:if name="Name124" func="var" arg="dir" op="equ" val="norm">
                      <dgm:alg type="hierChild">
                        <dgm:param type="chAlign" val="l"/>
                        <dgm:param type="linDir" val="fromL"/>
                        <dgm:param type="secChAlign" val="t"/>
                        <dgm:param type="secLinDir" val="fromT"/>
                      </dgm:alg>
                    </dgm:if>
                    <dgm:else name="Name12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26"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F1BAD238BC443F68A7710A9631D30D1"/>
        <w:category>
          <w:name w:val="Γενικά"/>
          <w:gallery w:val="placeholder"/>
        </w:category>
        <w:types>
          <w:type w:val="bbPlcHdr"/>
        </w:types>
        <w:behaviors>
          <w:behavior w:val="content"/>
        </w:behaviors>
        <w:guid w:val="{7BBF1875-F497-4AD3-849F-707BF4FB4BF8}"/>
      </w:docPartPr>
      <w:docPartBody>
        <w:p w:rsidR="004538FA" w:rsidRDefault="00C7489D" w:rsidP="00C7489D">
          <w:pPr>
            <w:pStyle w:val="8F1BAD238BC443F68A7710A9631D30D1"/>
          </w:pPr>
          <w:r>
            <w:rPr>
              <w:b/>
              <w:bCs/>
              <w:color w:val="808080" w:themeColor="text1" w:themeTint="7F"/>
              <w:sz w:val="32"/>
              <w:szCs w:val="32"/>
            </w:rPr>
            <w:t>[Πληκτρολογήστε το όνομα της εταιρείας]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89D"/>
    <w:rsid w:val="004538FA"/>
    <w:rsid w:val="007457A4"/>
    <w:rsid w:val="008402FE"/>
    <w:rsid w:val="00C7489D"/>
    <w:rsid w:val="00DC656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6680B977FF44EAE99ACB50B7D9D0A3E">
    <w:name w:val="26680B977FF44EAE99ACB50B7D9D0A3E"/>
    <w:rsid w:val="00C7489D"/>
  </w:style>
  <w:style w:type="paragraph" w:customStyle="1" w:styleId="E67752A2F9384F58ABDFD98D2DCDC756">
    <w:name w:val="E67752A2F9384F58ABDFD98D2DCDC756"/>
    <w:rsid w:val="00C7489D"/>
  </w:style>
  <w:style w:type="paragraph" w:customStyle="1" w:styleId="4B0DE1EBE9E7490FBE59ED76B23B156C">
    <w:name w:val="4B0DE1EBE9E7490FBE59ED76B23B156C"/>
    <w:rsid w:val="00C7489D"/>
  </w:style>
  <w:style w:type="paragraph" w:customStyle="1" w:styleId="1D60E6855D4E426BA19304BFC6856523">
    <w:name w:val="1D60E6855D4E426BA19304BFC6856523"/>
    <w:rsid w:val="00C7489D"/>
  </w:style>
  <w:style w:type="paragraph" w:customStyle="1" w:styleId="E1C77F9945184BFDAA7A6D45C37F5908">
    <w:name w:val="E1C77F9945184BFDAA7A6D45C37F5908"/>
    <w:rsid w:val="00C7489D"/>
  </w:style>
  <w:style w:type="paragraph" w:customStyle="1" w:styleId="16B2A8AA8EB84254AD5F9EA5EBEA5EAB">
    <w:name w:val="16B2A8AA8EB84254AD5F9EA5EBEA5EAB"/>
    <w:rsid w:val="00C7489D"/>
  </w:style>
  <w:style w:type="paragraph" w:customStyle="1" w:styleId="8F1BAD238BC443F68A7710A9631D30D1">
    <w:name w:val="8F1BAD238BC443F68A7710A9631D30D1"/>
    <w:rsid w:val="00C7489D"/>
  </w:style>
  <w:style w:type="character" w:styleId="a3">
    <w:name w:val="Placeholder Text"/>
    <w:basedOn w:val="a0"/>
    <w:uiPriority w:val="99"/>
    <w:semiHidden/>
    <w:rsid w:val="00DC656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43CA624-A8CE-4B8E-AF38-CCE741992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4645</Words>
  <Characters>25086</Characters>
  <Application>Microsoft Office Word</Application>
  <DocSecurity>0</DocSecurity>
  <Lines>209</Lines>
  <Paragraphs>59</Paragraphs>
  <ScaleCrop>false</ScaleCrop>
  <HeadingPairs>
    <vt:vector size="2" baseType="variant">
      <vt:variant>
        <vt:lpstr>Τίτλος</vt:lpstr>
      </vt:variant>
      <vt:variant>
        <vt:i4>1</vt:i4>
      </vt:variant>
    </vt:vector>
  </HeadingPairs>
  <TitlesOfParts>
    <vt:vector size="1" baseType="lpstr">
      <vt:lpstr>ECOLOGY</vt:lpstr>
    </vt:vector>
  </TitlesOfParts>
  <Company>ΠΑΝΕΠΙΣΤΗΜΙΟ ΔΥΤΙΚΗΣ ΜΑΚΕΔΟΝΙΑΣ</Company>
  <LinksUpToDate>false</LinksUpToDate>
  <CharactersWithSpaces>29672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ECOLOGY</dc:title>
  <dc:subject>ΕΡΓΑΣΙΑ 1</dc:subject>
  <dc:creator>ΠΑΡΛΑΚΙΔΟΥ ΣΟΦΙΑ</dc:creator>
  <cp:keywords/>
  <dc:description/>
  <cp:lastModifiedBy>mpampis</cp:lastModifiedBy>
  <cp:revision>2</cp:revision>
  <dcterms:created xsi:type="dcterms:W3CDTF">2018-03-25T07:29:00Z</dcterms:created>
  <dcterms:modified xsi:type="dcterms:W3CDTF">2018-03-25T07:29:00Z</dcterms:modified>
</cp:coreProperties>
</file>